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7777777" w:rsidR="001208F9" w:rsidRPr="002168E3" w:rsidRDefault="000736B9" w:rsidP="00A71433">
      <w:pPr>
        <w:pStyle w:val="Nagwekspisutreci"/>
        <w:numPr>
          <w:ilvl w:val="0"/>
          <w:numId w:val="0"/>
        </w:numPr>
        <w:tabs>
          <w:tab w:val="left" w:pos="5355"/>
          <w:tab w:val="left" w:pos="7020"/>
          <w:tab w:val="left" w:pos="7815"/>
        </w:tabs>
        <w:spacing w:before="1560" w:after="120" w:line="276" w:lineRule="auto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 w:rsidR="00623388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 w:rsidR="00623388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</w:p>
    <w:p w14:paraId="624555C4" w14:textId="039D46AF" w:rsidR="00C5463A" w:rsidRPr="00C9470A" w:rsidRDefault="007F656F" w:rsidP="00FD601A">
      <w:pPr>
        <w:pStyle w:val="Nagwekspisutreci"/>
        <w:numPr>
          <w:ilvl w:val="0"/>
          <w:numId w:val="0"/>
        </w:numPr>
        <w:spacing w:before="156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NARODOWE CENTRUM BADAŃ I ROZ</w:t>
      </w:r>
      <w:r w:rsidR="00C5463A"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W</w:t>
      </w: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O</w:t>
      </w:r>
      <w:r w:rsidR="00C5463A"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JU</w:t>
      </w:r>
    </w:p>
    <w:p w14:paraId="18F82309" w14:textId="2A79D266" w:rsidR="00C5463A" w:rsidRPr="00C9470A" w:rsidRDefault="00B772AD" w:rsidP="00F30720">
      <w:pPr>
        <w:pStyle w:val="Nagwekspisutreci"/>
        <w:numPr>
          <w:ilvl w:val="0"/>
          <w:numId w:val="0"/>
        </w:numPr>
        <w:spacing w:before="0" w:after="120" w:line="276" w:lineRule="auto"/>
        <w:ind w:left="432"/>
        <w:jc w:val="center"/>
        <w:rPr>
          <w:lang w:eastAsia="en-US"/>
        </w:rPr>
      </w:pPr>
      <w:bookmarkStart w:id="0" w:name="_Hlk52651051"/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R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egulamin przeprowadz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nia postępowania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96A25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nr </w:t>
      </w:r>
      <w:r w:rsidR="4D05F31E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72/21/PU</w:t>
      </w:r>
      <w:r w:rsidR="00E96A25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o udzielenie zamówienia </w:t>
      </w:r>
      <w:r>
        <w:br/>
      </w:r>
      <w:r w:rsidR="00B97289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na usługi badawczo-rozwojowe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C4DFE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w ramach </w:t>
      </w:r>
      <w:r w:rsidR="00390FB3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Przedsięwzięcia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:</w:t>
      </w:r>
    </w:p>
    <w:p w14:paraId="0264DA27" w14:textId="55ECABF4" w:rsidR="00E01162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 w:cstheme="majorHAnsi"/>
          <w:b/>
          <w:color w:val="C00000"/>
        </w:rPr>
      </w:pPr>
      <w:r w:rsidRPr="00C9470A">
        <w:rPr>
          <w:rFonts w:asciiTheme="minorHAnsi" w:hAnsiTheme="minorHAnsi" w:cstheme="majorHAnsi"/>
          <w:b/>
          <w:color w:val="C00000"/>
        </w:rPr>
        <w:t>„</w:t>
      </w:r>
      <w:bookmarkStart w:id="1" w:name="_Hlk67577070"/>
      <w:r w:rsidR="00AE4B0A" w:rsidRPr="00C9470A">
        <w:rPr>
          <w:rFonts w:asciiTheme="minorHAnsi" w:hAnsiTheme="minorHAnsi" w:cstheme="majorHAnsi"/>
          <w:b/>
          <w:color w:val="C00000"/>
        </w:rPr>
        <w:t xml:space="preserve">Ciepłownia </w:t>
      </w:r>
      <w:r w:rsidR="00CF6DDD">
        <w:rPr>
          <w:rFonts w:asciiTheme="minorHAnsi" w:hAnsiTheme="minorHAnsi" w:cstheme="majorHAnsi"/>
          <w:b/>
          <w:color w:val="C00000"/>
        </w:rPr>
        <w:t>Przyszłości</w:t>
      </w:r>
      <w:r w:rsidR="00AE4B0A" w:rsidRPr="00C9470A">
        <w:rPr>
          <w:rFonts w:asciiTheme="minorHAnsi" w:hAnsiTheme="minorHAnsi" w:cstheme="majorHAnsi"/>
          <w:b/>
          <w:color w:val="C00000"/>
        </w:rPr>
        <w:t>, czyli system ciepłowniczy z OZE</w:t>
      </w:r>
      <w:bookmarkEnd w:id="1"/>
      <w:r w:rsidR="00280A7F" w:rsidRPr="00C9470A">
        <w:rPr>
          <w:rFonts w:asciiTheme="minorHAnsi" w:hAnsiTheme="minorHAnsi" w:cstheme="majorHAnsi"/>
          <w:b/>
          <w:color w:val="C00000"/>
        </w:rPr>
        <w:t>”</w:t>
      </w:r>
    </w:p>
    <w:bookmarkEnd w:id="0"/>
    <w:p w14:paraId="7211C163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E34EE27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3FA10A09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00ADA22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ZATWIERDZAM</w:t>
      </w:r>
    </w:p>
    <w:p w14:paraId="5B5EFC2D" w14:textId="43225E5F" w:rsidR="00C5463A" w:rsidRPr="00C9470A" w:rsidRDefault="004A4EFF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Z upoważnienia </w:t>
      </w:r>
      <w:r w:rsidR="00C5463A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Dyrektor</w:t>
      </w: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a NCBR</w:t>
      </w:r>
    </w:p>
    <w:p w14:paraId="63AF52A8" w14:textId="15E1D6B7" w:rsidR="00C5463A" w:rsidRPr="00C9470A" w:rsidRDefault="004A4EFF" w:rsidP="004A4EFF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- </w:t>
      </w:r>
      <w:r w:rsidR="00033928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Wojciech </w:t>
      </w: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Racięcki</w:t>
      </w:r>
    </w:p>
    <w:p w14:paraId="024DD1A7" w14:textId="30847EBE" w:rsidR="004A4EFF" w:rsidRPr="00C9470A" w:rsidRDefault="004A4EFF" w:rsidP="004A4EFF">
      <w:pPr>
        <w:jc w:val="center"/>
      </w:pPr>
      <w:r w:rsidRPr="00C9470A">
        <w:t>Dyrektor Działu Rozwoju Innowacyjnych Metod Zarządzania Programami</w:t>
      </w:r>
    </w:p>
    <w:p w14:paraId="5802E254" w14:textId="01864B03" w:rsidR="00C5463A" w:rsidRPr="00C9470A" w:rsidRDefault="00AD183C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/podpisano elektronicznie/</w:t>
      </w:r>
    </w:p>
    <w:p w14:paraId="17F8698A" w14:textId="77777777" w:rsidR="00AD183C" w:rsidRPr="00C9470A" w:rsidRDefault="00AD183C" w:rsidP="00AD183C"/>
    <w:p w14:paraId="01B18E8E" w14:textId="689AEEF7" w:rsidR="0000670F" w:rsidRDefault="001208F9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Warszawa, </w: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begin"/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instrText xml:space="preserve"> TIME \@ "d MMMM yyyy" </w:instrTex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separate"/>
      </w:r>
      <w:ins w:id="2" w:author="Autor">
        <w:r w:rsidR="008D5F4E">
          <w:rPr>
            <w:rFonts w:asciiTheme="minorHAnsi" w:eastAsiaTheme="minorHAnsi" w:hAnsiTheme="minorHAnsi" w:cstheme="majorHAnsi"/>
            <w:noProof/>
            <w:color w:val="auto"/>
            <w:sz w:val="22"/>
            <w:szCs w:val="22"/>
            <w:lang w:eastAsia="en-US"/>
          </w:rPr>
          <w:t>19 maja 2021</w:t>
        </w:r>
      </w:ins>
      <w:del w:id="3" w:author="Autor">
        <w:r w:rsidR="00D155A6" w:rsidDel="005933DD">
          <w:rPr>
            <w:rFonts w:asciiTheme="minorHAnsi" w:eastAsiaTheme="minorHAnsi" w:hAnsiTheme="minorHAnsi" w:cstheme="majorHAnsi"/>
            <w:noProof/>
            <w:color w:val="auto"/>
            <w:sz w:val="22"/>
            <w:szCs w:val="22"/>
            <w:lang w:eastAsia="en-US"/>
          </w:rPr>
          <w:delText>17 maja 2021</w:delText>
        </w:r>
      </w:del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end"/>
      </w:r>
      <w:r w:rsidR="001356A9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 </w:t>
      </w:r>
      <w:r w:rsidR="003743EA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r.</w:t>
      </w:r>
    </w:p>
    <w:p w14:paraId="2E4830AD" w14:textId="401D4C4C" w:rsidR="008D5F4E" w:rsidRPr="00364954" w:rsidRDefault="00364954" w:rsidP="00364954">
      <w:pPr>
        <w:jc w:val="center"/>
      </w:pPr>
      <w:r>
        <w:t>zmiana nr 1 z dnia 1</w:t>
      </w:r>
      <w:r w:rsidR="00E33B87">
        <w:t>2</w:t>
      </w:r>
      <w:r>
        <w:t xml:space="preserve"> maja 2021 r.</w:t>
      </w:r>
      <w:ins w:id="4" w:author="Autor">
        <w:r w:rsidR="008D5F4E">
          <w:br/>
        </w:r>
        <w:bookmarkStart w:id="5" w:name="_GoBack"/>
        <w:bookmarkEnd w:id="5"/>
        <w:r w:rsidR="008D5F4E">
          <w:t xml:space="preserve">zmiana nr 2 z 19 maja 2021 r. </w:t>
        </w:r>
      </w:ins>
    </w:p>
    <w:p w14:paraId="186EA9BD" w14:textId="77777777" w:rsidR="0000670F" w:rsidRPr="00C9470A" w:rsidRDefault="0000670F" w:rsidP="00D41B4A"/>
    <w:p w14:paraId="687274F3" w14:textId="77777777" w:rsidR="0000670F" w:rsidRPr="00C9470A" w:rsidRDefault="0000670F" w:rsidP="00D41B4A"/>
    <w:p w14:paraId="7458C4D3" w14:textId="77777777" w:rsidR="00A67D69" w:rsidRPr="00C9470A" w:rsidRDefault="00A67D69" w:rsidP="00D41B4A">
      <w:pPr>
        <w:sectPr w:rsidR="00A67D69" w:rsidRPr="00C9470A" w:rsidSect="001E0A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1B472" w14:textId="4FB9860F" w:rsidR="00A67D69" w:rsidRPr="00C9470A" w:rsidRDefault="00A67D69" w:rsidP="00A67D69">
          <w:pPr>
            <w:pStyle w:val="Nagwekspisutreci"/>
            <w:numPr>
              <w:ilvl w:val="0"/>
              <w:numId w:val="0"/>
            </w:numPr>
            <w:spacing w:before="60" w:after="60" w:line="276" w:lineRule="auto"/>
            <w:ind w:left="432" w:hanging="432"/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pPr>
          <w:r w:rsidRPr="00C9470A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t>Spis treści</w:t>
          </w:r>
        </w:p>
        <w:p w14:paraId="56D5B2DE" w14:textId="537501D1" w:rsidR="00D94FA2" w:rsidRDefault="00A67D69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9470A">
            <w:rPr>
              <w:rFonts w:cstheme="minorHAnsi"/>
              <w:color w:val="000000" w:themeColor="text1"/>
            </w:rPr>
            <w:fldChar w:fldCharType="begin"/>
          </w:r>
          <w:r w:rsidRPr="00C9470A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9470A">
            <w:rPr>
              <w:rFonts w:cstheme="minorHAnsi"/>
              <w:color w:val="000000" w:themeColor="text1"/>
            </w:rPr>
            <w:fldChar w:fldCharType="separate"/>
          </w:r>
          <w:hyperlink w:anchor="_Toc67954917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5F3BE003" w14:textId="0EA446DF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18" w:history="1">
            <w:r w:rsidR="00D94FA2" w:rsidRPr="00322B65">
              <w:rPr>
                <w:rStyle w:val="Hipercze"/>
                <w:b/>
                <w:bCs/>
                <w:noProof/>
              </w:rPr>
              <w:t>1.1.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 xml:space="preserve">Cele i uzasadnienie Przedsięwzięcia „Ciepłownia </w:t>
            </w:r>
            <w:r w:rsidR="00CF6DDD">
              <w:rPr>
                <w:rStyle w:val="Hipercze"/>
                <w:b/>
                <w:bCs/>
                <w:noProof/>
              </w:rPr>
              <w:t>Przyszłości</w:t>
            </w:r>
            <w:r w:rsidR="00D94FA2" w:rsidRPr="00322B65">
              <w:rPr>
                <w:rStyle w:val="Hipercze"/>
                <w:b/>
                <w:bCs/>
                <w:noProof/>
              </w:rPr>
              <w:t>, czyli system ciepłowniczy z OZE”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70DCC7A" w14:textId="3951CB87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19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76A21B1" w14:textId="79CD5BC4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0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D9B2DB7" w14:textId="2F4C89A0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1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1.4.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535719E" w14:textId="77B996DA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2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1.5.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E546D5A" w14:textId="49354838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3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47F3DCF4" w14:textId="24208B10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4" w:history="1"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Informacje</w:t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1704C83" w14:textId="32EBF556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5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2.2.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C342F8D" w14:textId="6850351B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6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9113F10" w14:textId="0D7771EF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7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5AD38FB" w14:textId="18B837CF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8" w:history="1">
            <w:r w:rsidR="00D94FA2" w:rsidRPr="00322B65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16FCBE1" w14:textId="5DF82214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9" w:history="1">
            <w:r w:rsidR="00D94FA2" w:rsidRPr="00322B65">
              <w:rPr>
                <w:rStyle w:val="Hipercze"/>
                <w:b/>
                <w:noProof/>
              </w:rPr>
              <w:t>4.2.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8ED3049" w14:textId="6931E558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0" w:history="1">
            <w:r w:rsidR="00D94FA2" w:rsidRPr="00322B65">
              <w:rPr>
                <w:rStyle w:val="Hipercze"/>
                <w:b/>
                <w:noProof/>
              </w:rPr>
              <w:t>4.3.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noProof/>
              </w:rPr>
              <w:t>Sposób, miejsce i termin składania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21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E62272D" w14:textId="31CB15B0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1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21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685D9AB" w14:textId="4D720779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2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7FC3363" w14:textId="538D60CB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3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6.1.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14C34A2" w14:textId="7D0B616F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4" w:history="1">
            <w:r w:rsidR="00D94FA2" w:rsidRPr="00322B65">
              <w:rPr>
                <w:rStyle w:val="Hipercze"/>
                <w:b/>
                <w:bCs/>
                <w:noProof/>
              </w:rPr>
              <w:t>6.2.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38BF242" w14:textId="71AFF653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5" w:history="1">
            <w:r w:rsidR="00D94FA2" w:rsidRPr="00322B65">
              <w:rPr>
                <w:rStyle w:val="Hipercze"/>
                <w:b/>
                <w:bCs/>
                <w:noProof/>
              </w:rPr>
              <w:t>6.3.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AD9ABCA" w14:textId="10455B70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6" w:history="1">
            <w:r w:rsidR="00D94FA2" w:rsidRPr="00322B65">
              <w:rPr>
                <w:rStyle w:val="Hipercze"/>
                <w:b/>
                <w:bCs/>
                <w:noProof/>
              </w:rPr>
              <w:t>6.4.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merytoryczna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BA027BF" w14:textId="7EA3C4DA" w:rsidR="00D94FA2" w:rsidRDefault="001D473B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7" w:history="1">
            <w:r w:rsidR="00D94FA2" w:rsidRPr="00322B65">
              <w:rPr>
                <w:rStyle w:val="Hipercze"/>
                <w:b/>
                <w:bCs/>
                <w:noProof/>
              </w:rPr>
              <w:t>6.5.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Lista Rankingowa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A21892D" w14:textId="183A16FD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8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398656E" w14:textId="1797F02A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9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877FDE1" w14:textId="6676D72F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0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E53A789" w14:textId="2FD1C814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1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5A4F03EA" w14:textId="0FB0CCF4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2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4561D59" w14:textId="6B44AA66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3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29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6B0A40B" w14:textId="685C783A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4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29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1920321" w14:textId="558DF3CA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5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30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98EC741" w14:textId="35B7DC6F" w:rsidR="00D94FA2" w:rsidRDefault="001D473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6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30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7A3ABBA" w14:textId="657EE047" w:rsidR="00A67D69" w:rsidRPr="00C9470A" w:rsidRDefault="00A67D69" w:rsidP="00415F65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C9470A">
            <w:rPr>
              <w:rFonts w:cstheme="minorHAnsi"/>
              <w:color w:val="000000" w:themeColor="text1"/>
            </w:rPr>
            <w:fldChar w:fldCharType="end"/>
          </w:r>
        </w:p>
      </w:sdtContent>
    </w:sdt>
    <w:p w14:paraId="1107109D" w14:textId="2CDA005B" w:rsidR="00141A81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color w:val="C00000"/>
          <w:sz w:val="28"/>
          <w:szCs w:val="28"/>
        </w:rPr>
      </w:pPr>
      <w:bookmarkStart w:id="7" w:name="_Toc496261285"/>
      <w:bookmarkStart w:id="8" w:name="_Toc503862993"/>
      <w:bookmarkStart w:id="9" w:name="_Ref509201274"/>
      <w:bookmarkStart w:id="10" w:name="_Ref52630528"/>
      <w:bookmarkStart w:id="11" w:name="_Toc53762088"/>
      <w:bookmarkStart w:id="12" w:name="_Toc67954917"/>
      <w:bookmarkStart w:id="13" w:name="_Toc494180633"/>
      <w:r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 xml:space="preserve">Opis </w:t>
      </w:r>
      <w:r w:rsidR="00390FB3"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>Przedsięwzięcia</w:t>
      </w:r>
      <w:r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 xml:space="preserve"> i Postępowania – uwagi ogólne</w:t>
      </w:r>
      <w:bookmarkEnd w:id="7"/>
      <w:bookmarkEnd w:id="8"/>
      <w:bookmarkEnd w:id="9"/>
      <w:bookmarkEnd w:id="10"/>
      <w:bookmarkEnd w:id="11"/>
      <w:bookmarkEnd w:id="12"/>
    </w:p>
    <w:p w14:paraId="5ED942E5" w14:textId="53751AC7" w:rsidR="007342C9" w:rsidRPr="00C9470A" w:rsidRDefault="007342C9" w:rsidP="007342C9">
      <w:pPr>
        <w:jc w:val="both"/>
        <w:rPr>
          <w:b/>
          <w:u w:val="single"/>
          <w:lang w:eastAsia="pl-PL"/>
        </w:rPr>
      </w:pPr>
      <w:r w:rsidRPr="00C9470A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9470A">
        <w:rPr>
          <w:b/>
          <w:u w:val="single"/>
          <w:lang w:eastAsia="pl-PL"/>
        </w:rPr>
        <w:t xml:space="preserve">słowniczku pojęć stanowiącym </w:t>
      </w:r>
      <w:r w:rsidR="00A65A55" w:rsidRPr="00C9470A">
        <w:rPr>
          <w:b/>
          <w:u w:val="single"/>
          <w:lang w:eastAsia="pl-PL"/>
        </w:rPr>
        <w:t>Załączni</w:t>
      </w:r>
      <w:r w:rsidRPr="00C9470A">
        <w:rPr>
          <w:b/>
          <w:u w:val="single"/>
          <w:lang w:eastAsia="pl-PL"/>
        </w:rPr>
        <w:t xml:space="preserve">k nr </w:t>
      </w:r>
      <w:r w:rsidR="006902CC">
        <w:rPr>
          <w:b/>
          <w:u w:val="single"/>
          <w:lang w:eastAsia="pl-PL"/>
        </w:rPr>
        <w:t>7</w:t>
      </w:r>
      <w:r w:rsidR="00187306" w:rsidRPr="00C9470A">
        <w:rPr>
          <w:b/>
          <w:u w:val="single"/>
          <w:lang w:eastAsia="pl-PL"/>
        </w:rPr>
        <w:t xml:space="preserve"> </w:t>
      </w:r>
      <w:r w:rsidRPr="00C9470A">
        <w:rPr>
          <w:b/>
          <w:u w:val="single"/>
          <w:lang w:eastAsia="pl-PL"/>
        </w:rPr>
        <w:t>do Regulaminu.</w:t>
      </w:r>
    </w:p>
    <w:p w14:paraId="1C1A44F4" w14:textId="07CDE3BE" w:rsidR="00A20D4B" w:rsidRPr="00C9470A" w:rsidRDefault="001E0B0E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4" w:name="_Ref52631855"/>
      <w:bookmarkStart w:id="15" w:name="_Toc53762089"/>
      <w:bookmarkStart w:id="16" w:name="_Toc67954918"/>
      <w:bookmarkStart w:id="17" w:name="_Hlk494966698"/>
      <w:bookmarkEnd w:id="13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Cel</w:t>
      </w:r>
      <w:r w:rsidR="00345633" w:rsidRPr="00C9470A">
        <w:rPr>
          <w:rFonts w:asciiTheme="minorHAnsi" w:hAnsiTheme="minorHAnsi"/>
          <w:b/>
          <w:bCs/>
          <w:color w:val="C00000"/>
          <w:sz w:val="24"/>
          <w:szCs w:val="24"/>
        </w:rPr>
        <w:t>e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i uzasadnienie </w:t>
      </w:r>
      <w:r w:rsidR="00390FB3" w:rsidRPr="00C9470A">
        <w:rPr>
          <w:rFonts w:asciiTheme="minorHAnsi" w:hAnsiTheme="minorHAnsi"/>
          <w:b/>
          <w:bCs/>
          <w:color w:val="C00000"/>
          <w:sz w:val="24"/>
          <w:szCs w:val="24"/>
        </w:rPr>
        <w:t>Przedsięwzięcia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033928" w:rsidRPr="00C9470A">
        <w:rPr>
          <w:rFonts w:asciiTheme="minorHAnsi" w:hAnsiTheme="minorHAnsi"/>
          <w:b/>
          <w:bCs/>
          <w:color w:val="C00000"/>
          <w:sz w:val="24"/>
          <w:szCs w:val="24"/>
        </w:rPr>
        <w:t>„</w:t>
      </w:r>
      <w:r w:rsidR="00BB7298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Ciepłownia </w:t>
      </w:r>
      <w:r w:rsidR="00CF6DDD">
        <w:rPr>
          <w:rFonts w:asciiTheme="minorHAnsi" w:hAnsiTheme="minorHAnsi"/>
          <w:b/>
          <w:bCs/>
          <w:color w:val="C00000"/>
          <w:sz w:val="24"/>
          <w:szCs w:val="24"/>
        </w:rPr>
        <w:t>Przyszłości</w:t>
      </w:r>
      <w:r w:rsidR="00BB7298" w:rsidRPr="00C9470A">
        <w:rPr>
          <w:rFonts w:asciiTheme="minorHAnsi" w:hAnsiTheme="minorHAnsi"/>
          <w:b/>
          <w:bCs/>
          <w:color w:val="C00000"/>
          <w:sz w:val="24"/>
          <w:szCs w:val="24"/>
        </w:rPr>
        <w:t>, czyli system ciepłowniczy z OZE</w:t>
      </w:r>
      <w:r w:rsidR="00033928" w:rsidRPr="00C9470A">
        <w:rPr>
          <w:rFonts w:asciiTheme="minorHAnsi" w:hAnsiTheme="minorHAnsi"/>
          <w:b/>
          <w:bCs/>
          <w:color w:val="C00000"/>
          <w:sz w:val="24"/>
          <w:szCs w:val="24"/>
        </w:rPr>
        <w:t>”</w:t>
      </w:r>
      <w:bookmarkEnd w:id="14"/>
      <w:bookmarkEnd w:id="15"/>
      <w:bookmarkEnd w:id="16"/>
    </w:p>
    <w:p w14:paraId="36D40F0C" w14:textId="0D8207EC" w:rsidR="00796CF0" w:rsidRPr="00C9470A" w:rsidRDefault="008C0349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D94FA2">
        <w:t xml:space="preserve">Czynnikiem inicjującym </w:t>
      </w:r>
      <w:r w:rsidR="0077196B" w:rsidRPr="00D94FA2">
        <w:t xml:space="preserve">pod względem operacyjnym </w:t>
      </w:r>
      <w:r w:rsidRPr="00D94FA2">
        <w:t xml:space="preserve">przygotowanie </w:t>
      </w:r>
      <w:r w:rsidR="00390FB3" w:rsidRPr="00D94FA2">
        <w:t>Przedsięwzięcia</w:t>
      </w:r>
      <w:r w:rsidR="0077196B" w:rsidRPr="00D94FA2">
        <w:t xml:space="preserve"> </w:t>
      </w:r>
      <w:r w:rsidR="00033928" w:rsidRPr="00D94FA2">
        <w:rPr>
          <w:b/>
          <w:color w:val="C00000"/>
        </w:rPr>
        <w:t>„</w:t>
      </w:r>
      <w:r w:rsidR="00BB7298" w:rsidRPr="00D94FA2">
        <w:rPr>
          <w:b/>
          <w:color w:val="C00000"/>
        </w:rPr>
        <w:t xml:space="preserve">Ciepłownia </w:t>
      </w:r>
      <w:r w:rsidR="00CF6DDD">
        <w:rPr>
          <w:b/>
          <w:color w:val="C00000"/>
        </w:rPr>
        <w:t>Przyszłości</w:t>
      </w:r>
      <w:r w:rsidR="00BB7298" w:rsidRPr="00D94FA2">
        <w:rPr>
          <w:b/>
          <w:color w:val="C00000"/>
        </w:rPr>
        <w:t>, czyli system ciepłowniczy z OZE</w:t>
      </w:r>
      <w:r w:rsidR="00033928" w:rsidRPr="00D94FA2">
        <w:rPr>
          <w:b/>
          <w:color w:val="C00000"/>
        </w:rPr>
        <w:t>”</w:t>
      </w:r>
      <w:r w:rsidRPr="00D94FA2">
        <w:rPr>
          <w:color w:val="C00000"/>
        </w:rPr>
        <w:t xml:space="preserve"> </w:t>
      </w:r>
      <w:r w:rsidR="00FC630B" w:rsidRPr="00D94FA2">
        <w:rPr>
          <w:color w:val="C00000"/>
        </w:rPr>
        <w:t>(dalej: „</w:t>
      </w:r>
      <w:r w:rsidR="00390FB3" w:rsidRPr="00D94FA2">
        <w:rPr>
          <w:b/>
          <w:color w:val="C00000"/>
        </w:rPr>
        <w:t xml:space="preserve">Przedsięwzięcie </w:t>
      </w:r>
      <w:r w:rsidR="00BB7298" w:rsidRPr="00D94FA2">
        <w:rPr>
          <w:b/>
          <w:color w:val="C00000"/>
        </w:rPr>
        <w:t xml:space="preserve">Ciepłownia </w:t>
      </w:r>
      <w:r w:rsidR="00CF6DDD">
        <w:rPr>
          <w:b/>
          <w:color w:val="C00000"/>
        </w:rPr>
        <w:t>Przyszłości</w:t>
      </w:r>
      <w:r w:rsidR="00FC630B" w:rsidRPr="00D94FA2">
        <w:rPr>
          <w:color w:val="C00000"/>
        </w:rPr>
        <w:t>” lub „</w:t>
      </w:r>
      <w:r w:rsidR="00D8372A" w:rsidRPr="00D94FA2">
        <w:rPr>
          <w:b/>
          <w:color w:val="C00000"/>
        </w:rPr>
        <w:t>Przedsięwzięcie</w:t>
      </w:r>
      <w:r w:rsidR="00FC630B" w:rsidRPr="00D94FA2">
        <w:rPr>
          <w:color w:val="C00000"/>
        </w:rPr>
        <w:t>”)</w:t>
      </w:r>
      <w:r w:rsidR="00FC630B" w:rsidRPr="00C9470A">
        <w:rPr>
          <w:rFonts w:cstheme="majorBidi"/>
          <w:color w:val="C00000"/>
        </w:rPr>
        <w:t xml:space="preserve"> </w:t>
      </w:r>
      <w:r w:rsidR="00624315" w:rsidRPr="00C9470A">
        <w:rPr>
          <w:rFonts w:cstheme="majorBidi"/>
          <w:color w:val="000000" w:themeColor="text1"/>
        </w:rPr>
        <w:t>j</w:t>
      </w:r>
      <w:r w:rsidRPr="00C9470A">
        <w:rPr>
          <w:rFonts w:cstheme="majorBidi"/>
        </w:rPr>
        <w:t>est wdr</w:t>
      </w:r>
      <w:r w:rsidR="00357E3D" w:rsidRPr="00C9470A">
        <w:rPr>
          <w:rFonts w:cstheme="majorBidi"/>
        </w:rPr>
        <w:t>a</w:t>
      </w:r>
      <w:r w:rsidRPr="00C9470A">
        <w:rPr>
          <w:rFonts w:cstheme="majorBidi"/>
        </w:rPr>
        <w:t>ż</w:t>
      </w:r>
      <w:r w:rsidR="00357E3D" w:rsidRPr="00C9470A">
        <w:rPr>
          <w:rFonts w:cstheme="majorBidi"/>
        </w:rPr>
        <w:t>a</w:t>
      </w:r>
      <w:r w:rsidRPr="00C9470A">
        <w:rPr>
          <w:rFonts w:cstheme="majorBidi"/>
        </w:rPr>
        <w:t>ni</w:t>
      </w:r>
      <w:r w:rsidR="00357E3D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przez </w:t>
      </w:r>
      <w:bookmarkStart w:id="18" w:name="_Hlk57327574"/>
      <w:r w:rsidR="251C58BD" w:rsidRPr="00C9470A">
        <w:rPr>
          <w:rFonts w:cstheme="majorBidi"/>
        </w:rPr>
        <w:t xml:space="preserve">Narodowe </w:t>
      </w:r>
      <w:r w:rsidRPr="00C9470A">
        <w:rPr>
          <w:rFonts w:cstheme="majorBidi"/>
        </w:rPr>
        <w:t xml:space="preserve">Centrum </w:t>
      </w:r>
      <w:r w:rsidR="0BCF83FA" w:rsidRPr="00C9470A">
        <w:rPr>
          <w:rFonts w:cstheme="majorBidi"/>
        </w:rPr>
        <w:t>Badań i Rozwoju (dalej: “NCBR”, “Zamawiający” lub “Centrum”)</w:t>
      </w:r>
      <w:bookmarkEnd w:id="18"/>
      <w:r w:rsidR="0BCF83FA" w:rsidRPr="00C9470A">
        <w:rPr>
          <w:rFonts w:cstheme="majorBidi"/>
        </w:rPr>
        <w:t xml:space="preserve"> </w:t>
      </w:r>
      <w:r w:rsidR="00357E3D" w:rsidRPr="00C9470A">
        <w:rPr>
          <w:rFonts w:cstheme="majorBidi"/>
        </w:rPr>
        <w:t xml:space="preserve">nowych </w:t>
      </w:r>
      <w:r w:rsidR="00AC1342" w:rsidRPr="00C9470A">
        <w:rPr>
          <w:rFonts w:cstheme="majorBidi"/>
        </w:rPr>
        <w:t>sposob</w:t>
      </w:r>
      <w:r w:rsidR="00357E3D" w:rsidRPr="00C9470A">
        <w:rPr>
          <w:rFonts w:cstheme="majorBidi"/>
        </w:rPr>
        <w:t>ów</w:t>
      </w:r>
      <w:r w:rsidR="00AC1342" w:rsidRPr="00C9470A">
        <w:rPr>
          <w:rFonts w:cstheme="majorBidi"/>
        </w:rPr>
        <w:t xml:space="preserve"> finansowania</w:t>
      </w:r>
      <w:r w:rsidRPr="00C9470A">
        <w:rPr>
          <w:rFonts w:cstheme="majorBidi"/>
        </w:rPr>
        <w:t xml:space="preserve"> </w:t>
      </w:r>
      <w:r w:rsidR="00357E3D" w:rsidRPr="00C9470A">
        <w:rPr>
          <w:rFonts w:cstheme="majorBidi"/>
        </w:rPr>
        <w:t xml:space="preserve">prac badawczo-rozwojowych </w:t>
      </w:r>
      <w:r w:rsidRPr="00C9470A">
        <w:rPr>
          <w:rFonts w:cstheme="majorBidi"/>
        </w:rPr>
        <w:t>w</w:t>
      </w:r>
      <w:r w:rsidR="005068B7" w:rsidRPr="00C9470A">
        <w:rPr>
          <w:rFonts w:cstheme="majorBidi"/>
        </w:rPr>
        <w:t> </w:t>
      </w:r>
      <w:r w:rsidRPr="00C9470A">
        <w:rPr>
          <w:rFonts w:cstheme="majorBidi"/>
        </w:rPr>
        <w:t xml:space="preserve">oparciu o model </w:t>
      </w:r>
      <w:r w:rsidR="56932796" w:rsidRPr="00C9470A">
        <w:rPr>
          <w:rFonts w:ascii="Calibri" w:eastAsia="Calibri" w:hAnsi="Calibri" w:cs="Calibri"/>
        </w:rPr>
        <w:t>prowadzenia prac badawczo rozwojowych przez stawianie określonych wyzwań badawczych. Formuła realizacji działań zgodnie z tym modelem</w:t>
      </w:r>
      <w:r w:rsidR="00B916C6" w:rsidRPr="00C9470A">
        <w:rPr>
          <w:rFonts w:ascii="Calibri" w:eastAsia="Calibri" w:hAnsi="Calibri" w:cs="Calibri"/>
        </w:rPr>
        <w:t xml:space="preserve"> </w:t>
      </w:r>
      <w:r w:rsidR="00DE64CB" w:rsidRPr="00C9470A">
        <w:rPr>
          <w:rFonts w:cstheme="majorBidi"/>
        </w:rPr>
        <w:t>zakłada odejście od typowego</w:t>
      </w:r>
      <w:r w:rsidRPr="00C9470A">
        <w:rPr>
          <w:rFonts w:cstheme="majorBidi"/>
        </w:rPr>
        <w:t xml:space="preserve"> dotychczas w</w:t>
      </w:r>
      <w:r w:rsidR="005068B7" w:rsidRPr="00C9470A">
        <w:rPr>
          <w:rFonts w:cstheme="majorBidi"/>
        </w:rPr>
        <w:t> </w:t>
      </w:r>
      <w:r w:rsidRPr="00C9470A">
        <w:rPr>
          <w:rFonts w:cstheme="majorBidi"/>
        </w:rPr>
        <w:t xml:space="preserve">Polsce finansowania </w:t>
      </w:r>
      <w:r w:rsidR="00884D08" w:rsidRPr="00C9470A">
        <w:rPr>
          <w:rFonts w:cstheme="majorBidi"/>
        </w:rPr>
        <w:t>prac badawczo-rozwojowych</w:t>
      </w:r>
      <w:r w:rsidRPr="00C9470A">
        <w:rPr>
          <w:rFonts w:cstheme="majorBidi"/>
        </w:rPr>
        <w:t xml:space="preserve">, poprzez udzielanie grantów na pojedyncze projekty, a polega na tworzeniu kompleksowego </w:t>
      </w:r>
      <w:r w:rsidR="00E9232B" w:rsidRPr="00C9470A">
        <w:rPr>
          <w:rFonts w:cstheme="majorBidi"/>
        </w:rPr>
        <w:t xml:space="preserve">działania </w:t>
      </w:r>
      <w:r w:rsidRPr="00C9470A">
        <w:rPr>
          <w:rFonts w:cstheme="majorBidi"/>
        </w:rPr>
        <w:t xml:space="preserve">badawczego z portfolio projektów, które przyczyniają się do realizacji głównego celu </w:t>
      </w:r>
      <w:r w:rsidR="005416D5" w:rsidRPr="00C9470A">
        <w:rPr>
          <w:rFonts w:cstheme="majorBidi"/>
        </w:rPr>
        <w:t>P</w:t>
      </w:r>
      <w:r w:rsidR="00390FB3" w:rsidRPr="00C9470A">
        <w:rPr>
          <w:rFonts w:cstheme="majorBidi"/>
        </w:rPr>
        <w:t>rzedsięwzięcia</w:t>
      </w:r>
      <w:r w:rsidRPr="00C9470A">
        <w:rPr>
          <w:rFonts w:cstheme="majorBidi"/>
        </w:rPr>
        <w:t>,</w:t>
      </w:r>
      <w:r w:rsidR="0021085F" w:rsidRPr="00C9470A">
        <w:rPr>
          <w:rFonts w:cstheme="majorBidi"/>
        </w:rPr>
        <w:t xml:space="preserve"> </w:t>
      </w:r>
      <w:r w:rsidRPr="00C9470A">
        <w:rPr>
          <w:rFonts w:cstheme="majorBidi"/>
        </w:rPr>
        <w:t>tj. rozwiązania problemu lub zaspokojenia</w:t>
      </w:r>
      <w:r w:rsidR="002526D9" w:rsidRPr="00C9470A">
        <w:rPr>
          <w:rFonts w:cstheme="majorBidi"/>
        </w:rPr>
        <w:t xml:space="preserve"> potrzeby konkretnego odbiorcy </w:t>
      </w:r>
      <w:r w:rsidRPr="00C9470A">
        <w:rPr>
          <w:rFonts w:cstheme="majorBidi"/>
        </w:rPr>
        <w:t xml:space="preserve">poprzez </w:t>
      </w:r>
      <w:r w:rsidR="006357BA" w:rsidRPr="00C9470A">
        <w:rPr>
          <w:rFonts w:cstheme="majorBidi"/>
        </w:rPr>
        <w:t xml:space="preserve">opracowanie </w:t>
      </w:r>
      <w:r w:rsidRPr="00C9470A">
        <w:rPr>
          <w:rFonts w:cstheme="majorBidi"/>
        </w:rPr>
        <w:t>rozwiązania technologicznego, nie</w:t>
      </w:r>
      <w:r w:rsidR="001208F9" w:rsidRPr="00C9470A">
        <w:rPr>
          <w:rFonts w:cstheme="majorBidi"/>
        </w:rPr>
        <w:t>dostępnego</w:t>
      </w:r>
      <w:r w:rsidRPr="00C9470A">
        <w:rPr>
          <w:rFonts w:cstheme="majorBidi"/>
        </w:rPr>
        <w:t xml:space="preserve"> dziś na rynku</w:t>
      </w:r>
      <w:bookmarkEnd w:id="17"/>
      <w:r w:rsidRPr="00C9470A">
        <w:rPr>
          <w:rFonts w:cstheme="majorBidi"/>
        </w:rPr>
        <w:t xml:space="preserve">. </w:t>
      </w:r>
    </w:p>
    <w:p w14:paraId="23091BFC" w14:textId="0BB4A603" w:rsidR="005F5A88" w:rsidRPr="00C9470A" w:rsidRDefault="00AF2930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D94FA2">
        <w:t>[</w:t>
      </w:r>
      <w:r w:rsidRPr="00D94FA2">
        <w:rPr>
          <w:b/>
        </w:rPr>
        <w:t xml:space="preserve">Cel </w:t>
      </w:r>
      <w:r w:rsidR="004200CA" w:rsidRPr="00D94FA2">
        <w:rPr>
          <w:b/>
        </w:rPr>
        <w:t>główny</w:t>
      </w:r>
      <w:r w:rsidRPr="00D94FA2">
        <w:rPr>
          <w:b/>
        </w:rPr>
        <w:t xml:space="preserve"> Przedsięwzięcia</w:t>
      </w:r>
      <w:r w:rsidRPr="00D94FA2">
        <w:t xml:space="preserve">] </w:t>
      </w:r>
      <w:r w:rsidR="00BA7198" w:rsidRPr="00D94FA2">
        <w:t>Podstawowym celem Przedsięwzięcia, realizowanym dzięki działaniom Uczestników Przedsięwzięcia, jest opracowanie Rozwiąza</w:t>
      </w:r>
      <w:r w:rsidR="009F59FB" w:rsidRPr="00D94FA2">
        <w:t>nia</w:t>
      </w:r>
      <w:r w:rsidR="00BA7198" w:rsidRPr="00D94FA2">
        <w:t xml:space="preserve"> </w:t>
      </w:r>
      <w:r w:rsidR="0026388A">
        <w:t>(zwanego zamiennie w dokumentacji</w:t>
      </w:r>
      <w:r w:rsidR="00090ABF">
        <w:t xml:space="preserve"> Przedsięwzięcia</w:t>
      </w:r>
      <w:r w:rsidR="0026388A">
        <w:t xml:space="preserve"> „Technologią”) </w:t>
      </w:r>
      <w:r w:rsidR="004A787B" w:rsidRPr="00D94FA2">
        <w:t xml:space="preserve">na </w:t>
      </w:r>
      <w:r w:rsidR="00B916C6" w:rsidRPr="00D94FA2">
        <w:t>określone</w:t>
      </w:r>
      <w:r w:rsidR="004A787B" w:rsidRPr="00D94FA2">
        <w:t xml:space="preserve"> przez NCBR </w:t>
      </w:r>
      <w:r w:rsidR="00B916C6" w:rsidRPr="00D94FA2">
        <w:t xml:space="preserve">wyzwanie badawcze, </w:t>
      </w:r>
      <w:r w:rsidR="00BA7198" w:rsidRPr="00D94FA2">
        <w:t xml:space="preserve">w postaci </w:t>
      </w:r>
      <w:r w:rsidR="00B916C6" w:rsidRPr="00D94FA2">
        <w:t xml:space="preserve">stworzenia </w:t>
      </w:r>
      <w:r w:rsidR="00BA7198" w:rsidRPr="00D94FA2">
        <w:t>innowacyjn</w:t>
      </w:r>
      <w:r w:rsidR="009F59FB" w:rsidRPr="00D94FA2">
        <w:t>ego</w:t>
      </w:r>
      <w:r w:rsidR="00D63371" w:rsidRPr="00D94FA2">
        <w:t xml:space="preserve"> i uniwersalnego</w:t>
      </w:r>
      <w:r w:rsidR="00BA7198" w:rsidRPr="00D94FA2">
        <w:t xml:space="preserve"> model</w:t>
      </w:r>
      <w:r w:rsidR="009F59FB" w:rsidRPr="00D94FA2">
        <w:t>u</w:t>
      </w:r>
      <w:r w:rsidR="00BA7198" w:rsidRPr="00D94FA2">
        <w:t xml:space="preserve"> system</w:t>
      </w:r>
      <w:r w:rsidR="009F59FB" w:rsidRPr="00D94FA2">
        <w:t>u</w:t>
      </w:r>
      <w:r w:rsidR="00BA7198" w:rsidRPr="00D94FA2">
        <w:t xml:space="preserve"> ciepłownicz</w:t>
      </w:r>
      <w:r w:rsidR="009F59FB" w:rsidRPr="00D94FA2">
        <w:t>ego</w:t>
      </w:r>
      <w:r w:rsidR="00BA7198" w:rsidRPr="00D94FA2">
        <w:t>. Model system</w:t>
      </w:r>
      <w:r w:rsidR="009F59FB" w:rsidRPr="00D94FA2">
        <w:t>u</w:t>
      </w:r>
      <w:r w:rsidR="00BA7198" w:rsidRPr="00D94FA2">
        <w:t xml:space="preserve"> ciepłownicz</w:t>
      </w:r>
      <w:r w:rsidR="009F59FB" w:rsidRPr="00D94FA2">
        <w:t>ego</w:t>
      </w:r>
      <w:r w:rsidR="00BA7198" w:rsidRPr="00D94FA2">
        <w:t xml:space="preserve"> opracowywan</w:t>
      </w:r>
      <w:r w:rsidR="009F59FB" w:rsidRPr="00D94FA2">
        <w:t>y</w:t>
      </w:r>
      <w:r w:rsidR="00BA7198" w:rsidRPr="00D94FA2">
        <w:t xml:space="preserve"> w ramach Przedsięwzięcia stanowi ulepszon</w:t>
      </w:r>
      <w:r w:rsidR="00847350" w:rsidRPr="00D94FA2">
        <w:t>e</w:t>
      </w:r>
      <w:r w:rsidR="00BA7198" w:rsidRPr="00D94FA2">
        <w:t xml:space="preserve"> lub now</w:t>
      </w:r>
      <w:r w:rsidR="00847350" w:rsidRPr="00D94FA2">
        <w:t>e rozwiązanie</w:t>
      </w:r>
      <w:r w:rsidR="00BA7198" w:rsidRPr="00D94FA2">
        <w:t xml:space="preserve"> procesow</w:t>
      </w:r>
      <w:r w:rsidR="00847350" w:rsidRPr="00D94FA2">
        <w:t>e (innowacj</w:t>
      </w:r>
      <w:r w:rsidR="00370B0D">
        <w:t>ę</w:t>
      </w:r>
      <w:r w:rsidR="00847350" w:rsidRPr="00D94FA2">
        <w:t xml:space="preserve"> procesow</w:t>
      </w:r>
      <w:r w:rsidR="00370B0D">
        <w:t>ą</w:t>
      </w:r>
      <w:r w:rsidR="00847350" w:rsidRPr="00D94FA2">
        <w:t>)</w:t>
      </w:r>
      <w:r w:rsidR="004A787B" w:rsidRPr="00D94FA2">
        <w:t xml:space="preserve"> </w:t>
      </w:r>
      <w:r w:rsidR="00B916C6" w:rsidRPr="00D94FA2">
        <w:t>i</w:t>
      </w:r>
      <w:r w:rsidR="004A787B" w:rsidRPr="00D94FA2">
        <w:t xml:space="preserve"> – ewentualnie</w:t>
      </w:r>
      <w:r w:rsidR="00B916C6" w:rsidRPr="00D94FA2">
        <w:t>, jeśli Uczestnik Przedsięwzięcia tak ją ukierunkuje</w:t>
      </w:r>
      <w:r w:rsidR="004A787B" w:rsidRPr="00D94FA2">
        <w:t xml:space="preserve"> – technologiczn</w:t>
      </w:r>
      <w:r w:rsidR="00847350" w:rsidRPr="00D94FA2">
        <w:t>e (innowacj</w:t>
      </w:r>
      <w:r w:rsidR="00370B0D">
        <w:t>ę</w:t>
      </w:r>
      <w:r w:rsidR="00847350" w:rsidRPr="00D94FA2">
        <w:t xml:space="preserve"> produktow</w:t>
      </w:r>
      <w:r w:rsidR="00370B0D">
        <w:t xml:space="preserve">ą </w:t>
      </w:r>
      <w:r w:rsidR="00847350" w:rsidRPr="00D94FA2">
        <w:t>lub usługow</w:t>
      </w:r>
      <w:r w:rsidR="00370B0D">
        <w:t>ą</w:t>
      </w:r>
      <w:r w:rsidR="00847350" w:rsidRPr="00D94FA2">
        <w:t>)</w:t>
      </w:r>
      <w:r w:rsidR="00BA7198" w:rsidRPr="00D94FA2">
        <w:t>,</w:t>
      </w:r>
      <w:r w:rsidR="009F59FB" w:rsidRPr="00D94FA2">
        <w:t xml:space="preserve"> który pozwala na stworzenie</w:t>
      </w:r>
      <w:r w:rsidR="00BA7198" w:rsidRPr="00D94FA2">
        <w:t xml:space="preserve"> </w:t>
      </w:r>
      <w:r w:rsidR="009F59FB" w:rsidRPr="00D94FA2">
        <w:t>systemu ciepłowniczego</w:t>
      </w:r>
      <w:r w:rsidR="00847350" w:rsidRPr="00D94FA2">
        <w:t xml:space="preserve"> dostarczającego </w:t>
      </w:r>
      <w:r w:rsidR="009F59FB" w:rsidRPr="00D94FA2">
        <w:t>odbiorcom ciepło pozyskane ze źródeł odnawialnych o udziale minimum 80</w:t>
      </w:r>
      <w:r w:rsidR="009F59FB" w:rsidRPr="00C9470A">
        <w:rPr>
          <w:rFonts w:cstheme="majorBidi"/>
        </w:rPr>
        <w:t>%</w:t>
      </w:r>
      <w:r w:rsidR="006C5606" w:rsidRPr="00C9470A">
        <w:rPr>
          <w:rFonts w:cstheme="majorBidi"/>
        </w:rPr>
        <w:t xml:space="preserve"> (z zastrzeżeniem dopuszczalnej przez Umowę Granicy Błędu)</w:t>
      </w:r>
      <w:r w:rsidR="009F59FB" w:rsidRPr="00C9470A">
        <w:rPr>
          <w:rFonts w:cstheme="majorBidi"/>
        </w:rPr>
        <w:t>.</w:t>
      </w:r>
      <w:r w:rsidR="009F59FB" w:rsidRPr="00D94FA2">
        <w:t xml:space="preserve"> </w:t>
      </w:r>
      <w:r w:rsidR="004A787B" w:rsidRPr="00D94FA2">
        <w:t xml:space="preserve">W świetle prowadzonego przez NCBR dialogu technicznego, nie można odpowiedzieć na wskazany problem badawczy </w:t>
      </w:r>
      <w:r w:rsidR="00AF5530" w:rsidRPr="00D94FA2">
        <w:t>z</w:t>
      </w:r>
      <w:r w:rsidR="00B916C6" w:rsidRPr="00D94FA2">
        <w:t> </w:t>
      </w:r>
      <w:r w:rsidR="00AF5530" w:rsidRPr="00D94FA2">
        <w:t xml:space="preserve">wykorzystaniem istniejących na rynku </w:t>
      </w:r>
      <w:r w:rsidR="008A46B9" w:rsidRPr="00D94FA2">
        <w:t>środków</w:t>
      </w:r>
      <w:r w:rsidR="00AF5530" w:rsidRPr="00D94FA2">
        <w:t xml:space="preserve"> bez przeprowadzenia </w:t>
      </w:r>
      <w:r w:rsidR="00B916C6" w:rsidRPr="00D94FA2">
        <w:t>co najmniej prac rozwojowych, a w zależności od kierunku obranego przez Uczestników Przedsięwzięcia – również badań naukowych</w:t>
      </w:r>
      <w:r w:rsidR="00014616" w:rsidRPr="00D94FA2">
        <w:t xml:space="preserve">. </w:t>
      </w:r>
      <w:r w:rsidR="005F5A88" w:rsidRPr="00D94FA2">
        <w:t xml:space="preserve">Wskazany </w:t>
      </w:r>
      <w:r w:rsidR="00014616" w:rsidRPr="00D94FA2">
        <w:t xml:space="preserve">problem </w:t>
      </w:r>
      <w:r w:rsidR="00815E55" w:rsidRPr="00D94FA2">
        <w:t>badawczy</w:t>
      </w:r>
      <w:r w:rsidR="00014616" w:rsidRPr="00D94FA2">
        <w:t xml:space="preserve"> jest </w:t>
      </w:r>
      <w:r w:rsidR="005F5A88" w:rsidRPr="00D94FA2">
        <w:t xml:space="preserve">definiowany oczekiwanymi </w:t>
      </w:r>
      <w:r w:rsidR="000901D6" w:rsidRPr="00D94FA2">
        <w:t>od</w:t>
      </w:r>
      <w:r w:rsidR="005F5A88" w:rsidRPr="00D94FA2">
        <w:t xml:space="preserve"> Rozwiązani</w:t>
      </w:r>
      <w:r w:rsidR="000901D6" w:rsidRPr="00D94FA2">
        <w:t>a</w:t>
      </w:r>
      <w:r w:rsidR="005F5A88" w:rsidRPr="00D94FA2">
        <w:t xml:space="preserve"> </w:t>
      </w:r>
      <w:r w:rsidR="1960D85A" w:rsidRPr="00D94FA2">
        <w:t>Wymaganiami</w:t>
      </w:r>
      <w:r w:rsidR="008B45A2" w:rsidRPr="00D94FA2">
        <w:t xml:space="preserve"> </w:t>
      </w:r>
      <w:r w:rsidRPr="00D94FA2">
        <w:t>Obligatoryjnymi oraz rozwinięt</w:t>
      </w:r>
      <w:r w:rsidR="00014616" w:rsidRPr="00D94FA2">
        <w:t>y</w:t>
      </w:r>
      <w:r w:rsidRPr="00D94FA2">
        <w:t xml:space="preserve"> przez </w:t>
      </w:r>
      <w:r w:rsidR="6FA4B80B" w:rsidRPr="00D94FA2">
        <w:t>Wymagania</w:t>
      </w:r>
      <w:r w:rsidR="00383A24" w:rsidRPr="00D94FA2">
        <w:t xml:space="preserve"> </w:t>
      </w:r>
      <w:r w:rsidRPr="00D94FA2">
        <w:t>Konkursowe</w:t>
      </w:r>
      <w:r w:rsidR="00A12C19">
        <w:t xml:space="preserve"> i</w:t>
      </w:r>
      <w:r w:rsidR="00EA41A7" w:rsidRPr="00D94FA2">
        <w:t xml:space="preserve"> </w:t>
      </w:r>
      <w:r w:rsidR="6FA4B80B" w:rsidRPr="00D94FA2">
        <w:t>Wymagania</w:t>
      </w:r>
      <w:r w:rsidR="00EA41A7" w:rsidRPr="00D94FA2">
        <w:t xml:space="preserve"> Jakościowe</w:t>
      </w:r>
      <w:r w:rsidR="00F04FFF" w:rsidRPr="00D94FA2">
        <w:t>.</w:t>
      </w:r>
      <w:r w:rsidR="00CD3C4E" w:rsidRPr="00D94FA2">
        <w:t xml:space="preserve"> </w:t>
      </w:r>
      <w:r w:rsidR="005F5A88" w:rsidRPr="00C9470A">
        <w:rPr>
          <w:rFonts w:cstheme="majorBidi"/>
        </w:rPr>
        <w:t>W cel główny Przedsięwzięcia wpisane są:</w:t>
      </w:r>
      <w:bookmarkStart w:id="19" w:name="_Hlk53777976"/>
      <w:bookmarkEnd w:id="19"/>
    </w:p>
    <w:p w14:paraId="2A85017F" w14:textId="58F2E3AE" w:rsidR="005F5A88" w:rsidRPr="00C9470A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weryfikacja </w:t>
      </w:r>
      <w:r w:rsidR="005F5A88" w:rsidRPr="00C9470A">
        <w:rPr>
          <w:rFonts w:cstheme="majorBidi"/>
        </w:rPr>
        <w:t xml:space="preserve">w ramach Przedsięwzięcia </w:t>
      </w:r>
      <w:r w:rsidRPr="00C9470A">
        <w:rPr>
          <w:rFonts w:cstheme="majorBidi"/>
        </w:rPr>
        <w:t xml:space="preserve">– w granicach posiadanego </w:t>
      </w:r>
      <w:r w:rsidR="000901D6" w:rsidRPr="00C9470A">
        <w:rPr>
          <w:rFonts w:cstheme="majorBidi"/>
        </w:rPr>
        <w:t xml:space="preserve">przez NCBR </w:t>
      </w:r>
      <w:r w:rsidRPr="00C9470A">
        <w:rPr>
          <w:rFonts w:cstheme="majorBidi"/>
        </w:rPr>
        <w:t xml:space="preserve">budżetu – jak najszerszego spektrum proponowanych przez </w:t>
      </w:r>
      <w:r w:rsidR="005F5A88" w:rsidRPr="00C9470A">
        <w:rPr>
          <w:rFonts w:cstheme="majorBidi"/>
        </w:rPr>
        <w:t xml:space="preserve">różnych </w:t>
      </w:r>
      <w:r w:rsidRPr="00C9470A">
        <w:rPr>
          <w:rFonts w:cstheme="majorBidi"/>
        </w:rPr>
        <w:t xml:space="preserve">Uczestników Przedsięwzięcia </w:t>
      </w:r>
      <w:r w:rsidR="005F5A88" w:rsidRPr="00C9470A">
        <w:rPr>
          <w:rFonts w:cstheme="majorBidi"/>
        </w:rPr>
        <w:t xml:space="preserve">konkurencyjnych </w:t>
      </w:r>
      <w:r w:rsidRPr="00C9470A">
        <w:rPr>
          <w:rFonts w:cstheme="majorBidi"/>
        </w:rPr>
        <w:t>Rozwiązań</w:t>
      </w:r>
      <w:r w:rsidR="005F5A88" w:rsidRPr="00C9470A">
        <w:rPr>
          <w:rFonts w:cstheme="majorBidi"/>
        </w:rPr>
        <w:t>,</w:t>
      </w:r>
    </w:p>
    <w:p w14:paraId="3F5AD2AA" w14:textId="46AD6254" w:rsidR="00AF2930" w:rsidRPr="00C9470A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zapewnianie na kolejnych etapach Przedsięwzięcia </w:t>
      </w:r>
      <w:r w:rsidR="00CD3C4E" w:rsidRPr="00C9470A">
        <w:rPr>
          <w:rFonts w:cstheme="majorBidi"/>
        </w:rPr>
        <w:t>finansowani</w:t>
      </w:r>
      <w:r w:rsidRPr="00C9470A">
        <w:rPr>
          <w:rFonts w:cstheme="majorBidi"/>
        </w:rPr>
        <w:t>a</w:t>
      </w:r>
      <w:r w:rsidR="00CD3C4E" w:rsidRPr="00C9470A">
        <w:rPr>
          <w:rFonts w:cstheme="majorBidi"/>
        </w:rPr>
        <w:t xml:space="preserve"> prac nad tym</w:t>
      </w:r>
      <w:r w:rsidRPr="00C9470A">
        <w:rPr>
          <w:rFonts w:cstheme="majorBidi"/>
        </w:rPr>
        <w:t xml:space="preserve"> Rozwiązani</w:t>
      </w:r>
      <w:r w:rsidR="00B916C6" w:rsidRPr="00C9470A">
        <w:rPr>
          <w:rFonts w:cstheme="majorBidi"/>
        </w:rPr>
        <w:t>e</w:t>
      </w:r>
      <w:r w:rsidRPr="00C9470A">
        <w:rPr>
          <w:rFonts w:cstheme="majorBidi"/>
        </w:rPr>
        <w:t>m</w:t>
      </w:r>
      <w:r w:rsidR="00CD3C4E" w:rsidRPr="00C9470A">
        <w:rPr>
          <w:rFonts w:cstheme="majorBidi"/>
        </w:rPr>
        <w:t xml:space="preserve">, które </w:t>
      </w:r>
      <w:r w:rsidR="00014616" w:rsidRPr="00C9470A">
        <w:rPr>
          <w:rFonts w:cstheme="majorBidi"/>
        </w:rPr>
        <w:t xml:space="preserve">na podstawie prowadzonych przez Centrum w trakcie </w:t>
      </w:r>
      <w:r w:rsidR="00B916C6" w:rsidRPr="00C9470A">
        <w:rPr>
          <w:rFonts w:cstheme="majorBidi"/>
        </w:rPr>
        <w:t>jego</w:t>
      </w:r>
      <w:r w:rsidR="00014616" w:rsidRPr="00C9470A">
        <w:rPr>
          <w:rFonts w:cstheme="majorBidi"/>
        </w:rPr>
        <w:t xml:space="preserve"> rozwoju</w:t>
      </w:r>
      <w:r w:rsidRPr="00C9470A">
        <w:rPr>
          <w:rFonts w:cstheme="majorBidi"/>
        </w:rPr>
        <w:t xml:space="preserve"> ocen,</w:t>
      </w:r>
      <w:r w:rsidR="00014616" w:rsidRPr="00C9470A">
        <w:rPr>
          <w:rFonts w:cstheme="majorBidi"/>
        </w:rPr>
        <w:t xml:space="preserve"> </w:t>
      </w:r>
      <w:r w:rsidR="00CD3C4E" w:rsidRPr="00C9470A">
        <w:rPr>
          <w:rFonts w:cstheme="majorBidi"/>
        </w:rPr>
        <w:t>przejawiają zgodnie z określonymi przez NCBR Kryteriami największy potencjał.</w:t>
      </w:r>
    </w:p>
    <w:p w14:paraId="1EDF5C6A" w14:textId="26FAC0D8" w:rsidR="0077196B" w:rsidRPr="00D94FA2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D94FA2">
        <w:t>[</w:t>
      </w:r>
      <w:r w:rsidRPr="00D94FA2">
        <w:rPr>
          <w:b/>
        </w:rPr>
        <w:t xml:space="preserve">Cel </w:t>
      </w:r>
      <w:r w:rsidR="00AF2930" w:rsidRPr="00D94FA2">
        <w:rPr>
          <w:b/>
        </w:rPr>
        <w:t>strategiczny</w:t>
      </w:r>
      <w:r w:rsidR="002940AA" w:rsidRPr="00D94FA2">
        <w:rPr>
          <w:b/>
        </w:rPr>
        <w:t xml:space="preserve"> </w:t>
      </w:r>
      <w:r w:rsidR="0077196B" w:rsidRPr="00D94FA2">
        <w:rPr>
          <w:b/>
        </w:rPr>
        <w:t>Przedsięwzięcia</w:t>
      </w:r>
      <w:r w:rsidRPr="00D94FA2">
        <w:t xml:space="preserve">] </w:t>
      </w:r>
      <w:r w:rsidR="009F59FB" w:rsidRPr="00D94FA2">
        <w:t xml:space="preserve">Przebudowa gospodarki wynikająca z odejścia od paliw kopalnych to szansa dla polskich przedsiębiorstw, możliwość rozwoju nowych produktów i technologii, a w skali kraju możliwość budowy przemysłu opartego o zasady </w:t>
      </w:r>
      <w:r w:rsidR="00847350" w:rsidRPr="00D94FA2">
        <w:t>Europejskiego Zielonego Ładu</w:t>
      </w:r>
      <w:r w:rsidR="009F59FB" w:rsidRPr="00D94FA2">
        <w:t xml:space="preserve">. W duchu tych założeń Narodowe Centrum Badań i Rozwoju realizuje </w:t>
      </w:r>
      <w:r w:rsidR="00847350" w:rsidRPr="00D94FA2">
        <w:t>przedsięwzięcie</w:t>
      </w:r>
      <w:r w:rsidR="009F59FB" w:rsidRPr="00D94FA2">
        <w:t xml:space="preserve"> „Ciepłownia </w:t>
      </w:r>
      <w:r w:rsidR="00CF6DDD">
        <w:t>Przyszłości</w:t>
      </w:r>
      <w:r w:rsidR="009F59FB" w:rsidRPr="00D94FA2">
        <w:t xml:space="preserve">, czyli system ciepłowniczy z OZE”. </w:t>
      </w:r>
      <w:r w:rsidR="00624315" w:rsidRPr="00D94FA2">
        <w:t xml:space="preserve">Celem </w:t>
      </w:r>
      <w:r w:rsidR="00AF2930" w:rsidRPr="00D94FA2">
        <w:t>s</w:t>
      </w:r>
      <w:r w:rsidR="00F04FFF" w:rsidRPr="00D94FA2">
        <w:t xml:space="preserve">trategicznym </w:t>
      </w:r>
      <w:r w:rsidR="00624315" w:rsidRPr="00D94FA2">
        <w:t xml:space="preserve">Przedsięwzięcia jest </w:t>
      </w:r>
      <w:r w:rsidR="00980BDB" w:rsidRPr="00D94FA2">
        <w:t>stymulowanie – na zasadach rynkowych</w:t>
      </w:r>
      <w:r w:rsidR="00F8489D" w:rsidRPr="00D94FA2">
        <w:t xml:space="preserve"> </w:t>
      </w:r>
      <w:r w:rsidR="00345633" w:rsidRPr="00D94FA2">
        <w:t xml:space="preserve">i </w:t>
      </w:r>
      <w:r w:rsidR="00F8489D" w:rsidRPr="00D94FA2">
        <w:t>z</w:t>
      </w:r>
      <w:r w:rsidR="006E2B92" w:rsidRPr="00D94FA2">
        <w:t> </w:t>
      </w:r>
      <w:r w:rsidR="00F8489D" w:rsidRPr="00D94FA2">
        <w:t xml:space="preserve">wykorzystaniem zamówień publicznych </w:t>
      </w:r>
      <w:r w:rsidR="00980BDB" w:rsidRPr="00D94FA2">
        <w:t>–</w:t>
      </w:r>
      <w:r w:rsidR="00F8489D" w:rsidRPr="00D94FA2">
        <w:t xml:space="preserve"> </w:t>
      </w:r>
      <w:r w:rsidR="00980BDB" w:rsidRPr="00D94FA2">
        <w:t xml:space="preserve">rozwoju </w:t>
      </w:r>
      <w:r w:rsidR="00F8489D" w:rsidRPr="00D94FA2">
        <w:t xml:space="preserve">innowacji </w:t>
      </w:r>
      <w:r w:rsidR="00980BDB" w:rsidRPr="00D94FA2">
        <w:t xml:space="preserve">w obszarze </w:t>
      </w:r>
      <w:r w:rsidR="004A787B" w:rsidRPr="00D94FA2">
        <w:t xml:space="preserve">ciepłownictwa opartego o </w:t>
      </w:r>
      <w:r w:rsidR="00B916C6" w:rsidRPr="00D94FA2">
        <w:t>energię</w:t>
      </w:r>
      <w:r w:rsidR="004A787B" w:rsidRPr="00D94FA2">
        <w:t xml:space="preserve"> odnawialn</w:t>
      </w:r>
      <w:r w:rsidR="00B916C6" w:rsidRPr="00D94FA2">
        <w:t>ą</w:t>
      </w:r>
      <w:r w:rsidR="00FF1C34" w:rsidRPr="00D94FA2">
        <w:t>,</w:t>
      </w:r>
      <w:r w:rsidR="00980BDB" w:rsidRPr="00D94FA2">
        <w:t xml:space="preserve"> które </w:t>
      </w:r>
      <w:r w:rsidR="00014616" w:rsidRPr="00D94FA2">
        <w:t xml:space="preserve">to innowacje </w:t>
      </w:r>
      <w:r w:rsidR="0077196B" w:rsidRPr="00D94FA2">
        <w:t xml:space="preserve">pośrednio </w:t>
      </w:r>
      <w:r w:rsidR="00980BDB" w:rsidRPr="00D94FA2">
        <w:t xml:space="preserve">pozwolą </w:t>
      </w:r>
      <w:r w:rsidR="00565F75" w:rsidRPr="00D94FA2">
        <w:t xml:space="preserve">na </w:t>
      </w:r>
      <w:r w:rsidR="004A787B" w:rsidRPr="00D94FA2">
        <w:t>jak najefektywniejszą kosztowo, społecznie i technologicznie transformację sektora ciepłowniczego w Polsce</w:t>
      </w:r>
      <w:r w:rsidR="00345633" w:rsidRPr="00D94FA2">
        <w:t>.</w:t>
      </w:r>
    </w:p>
    <w:p w14:paraId="2877D600" w14:textId="4EAFBE83" w:rsidR="0077196B" w:rsidRPr="00C9470A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lastRenderedPageBreak/>
        <w:t>[</w:t>
      </w:r>
      <w:r w:rsidRPr="00C9470A">
        <w:rPr>
          <w:rFonts w:cstheme="majorBidi"/>
          <w:b/>
          <w:bCs/>
        </w:rPr>
        <w:t>Cel partykularny NCBR</w:t>
      </w:r>
      <w:r w:rsidRPr="00C9470A">
        <w:rPr>
          <w:rFonts w:cstheme="majorBidi"/>
        </w:rPr>
        <w:t xml:space="preserve">] </w:t>
      </w:r>
      <w:r w:rsidR="002510BB" w:rsidRPr="00C9470A">
        <w:rPr>
          <w:rFonts w:cstheme="majorBidi"/>
        </w:rPr>
        <w:t>Przedsięwzięci</w:t>
      </w:r>
      <w:r w:rsidR="00705916" w:rsidRPr="00C9470A">
        <w:rPr>
          <w:rFonts w:cstheme="majorBidi"/>
        </w:rPr>
        <w:t>e</w:t>
      </w:r>
      <w:r w:rsidR="002510BB" w:rsidRPr="00C9470A">
        <w:rPr>
          <w:rFonts w:cstheme="majorBidi"/>
        </w:rPr>
        <w:t xml:space="preserve"> </w:t>
      </w:r>
      <w:r w:rsidR="00705916" w:rsidRPr="00C9470A">
        <w:rPr>
          <w:rFonts w:cstheme="majorBidi"/>
        </w:rPr>
        <w:t>służy</w:t>
      </w:r>
      <w:r w:rsidR="002510BB" w:rsidRPr="00C9470A">
        <w:rPr>
          <w:rFonts w:cstheme="majorBidi"/>
        </w:rPr>
        <w:t xml:space="preserve"> </w:t>
      </w:r>
      <w:r w:rsidR="00345633" w:rsidRPr="00C9470A">
        <w:rPr>
          <w:rFonts w:cstheme="majorBidi"/>
        </w:rPr>
        <w:t>osiągnięciu</w:t>
      </w:r>
      <w:r w:rsidR="00705916" w:rsidRPr="00C9470A">
        <w:rPr>
          <w:rFonts w:cstheme="majorBidi"/>
        </w:rPr>
        <w:t xml:space="preserve"> </w:t>
      </w:r>
      <w:r w:rsidR="002510BB" w:rsidRPr="00C9470A">
        <w:rPr>
          <w:rFonts w:cstheme="majorBidi"/>
        </w:rPr>
        <w:t xml:space="preserve">celów NCBR </w:t>
      </w:r>
      <w:r w:rsidR="00705916" w:rsidRPr="00C9470A">
        <w:rPr>
          <w:rFonts w:cstheme="majorBidi"/>
        </w:rPr>
        <w:t>w ramach projektu POIR.04.01.03-00-0001/</w:t>
      </w:r>
      <w:r w:rsidR="001E0AD3">
        <w:rPr>
          <w:rFonts w:cstheme="majorBidi"/>
        </w:rPr>
        <w:t>16</w:t>
      </w:r>
      <w:r w:rsidR="009B535C" w:rsidRPr="00C9470A">
        <w:t xml:space="preserve"> </w:t>
      </w:r>
      <w:r w:rsidR="00705916" w:rsidRPr="00C9470A">
        <w:rPr>
          <w:rFonts w:cstheme="majorBidi"/>
        </w:rPr>
        <w:t xml:space="preserve">oraz </w:t>
      </w:r>
      <w:r w:rsidR="009D4DF9" w:rsidRPr="00C9470A">
        <w:rPr>
          <w:rFonts w:cstheme="majorBidi"/>
        </w:rPr>
        <w:t>realizacji zadań</w:t>
      </w:r>
      <w:r w:rsidR="00705916" w:rsidRPr="00C9470A">
        <w:rPr>
          <w:rFonts w:cstheme="majorBidi"/>
        </w:rPr>
        <w:t xml:space="preserve"> ustawowych N</w:t>
      </w:r>
      <w:r w:rsidR="005F5A88" w:rsidRPr="00C9470A">
        <w:rPr>
          <w:rFonts w:cstheme="majorBidi"/>
        </w:rPr>
        <w:t>C</w:t>
      </w:r>
      <w:r w:rsidR="00705916" w:rsidRPr="00C9470A">
        <w:rPr>
          <w:rFonts w:cstheme="majorBidi"/>
        </w:rPr>
        <w:t xml:space="preserve">BR </w:t>
      </w:r>
      <w:r w:rsidR="002510BB" w:rsidRPr="00C9470A">
        <w:rPr>
          <w:rFonts w:cstheme="majorBidi"/>
        </w:rPr>
        <w:t>w zakresie zapewniania finansowania prac badawczo-rozwojowych</w:t>
      </w:r>
      <w:r w:rsidR="00705916" w:rsidRPr="00C9470A">
        <w:rPr>
          <w:rFonts w:cstheme="majorBidi"/>
        </w:rPr>
        <w:t xml:space="preserve"> i wspierania ich transferu do gospodarki, przy </w:t>
      </w:r>
      <w:r w:rsidRPr="00C9470A">
        <w:rPr>
          <w:rFonts w:cstheme="majorBidi"/>
        </w:rPr>
        <w:t>jednoczesn</w:t>
      </w:r>
      <w:r w:rsidR="004A787B" w:rsidRPr="00C9470A">
        <w:rPr>
          <w:rFonts w:cstheme="majorBidi"/>
        </w:rPr>
        <w:t>ym upowszechnieniu wyników Przedsięwzięcia.</w:t>
      </w:r>
    </w:p>
    <w:p w14:paraId="7B376E7C" w14:textId="1D118348" w:rsidR="0061113F" w:rsidRPr="00D94FA2" w:rsidRDefault="000B7C58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hAnsiTheme="majorHAnsi"/>
        </w:rPr>
      </w:pPr>
      <w:bookmarkStart w:id="20" w:name="_Hlk508987952"/>
      <w:r w:rsidRPr="00D94FA2">
        <w:t>[</w:t>
      </w:r>
      <w:r w:rsidRPr="00D94FA2">
        <w:rPr>
          <w:b/>
        </w:rPr>
        <w:t>Uzasadnienie Przedsięwzięcia</w:t>
      </w:r>
      <w:r w:rsidRPr="00D94FA2">
        <w:t xml:space="preserve">] </w:t>
      </w:r>
      <w:r w:rsidR="00E40D84" w:rsidRPr="00D94FA2">
        <w:t xml:space="preserve">Uzasadnieniem </w:t>
      </w:r>
      <w:r w:rsidR="009A0972" w:rsidRPr="00D94FA2">
        <w:t>wyboru zakresu tematycznego dla</w:t>
      </w:r>
      <w:r w:rsidR="00E40D84" w:rsidRPr="00D94FA2">
        <w:t xml:space="preserve"> Przedsięwzięcia jest ocena przeprowadzona przez NCBR</w:t>
      </w:r>
      <w:r w:rsidR="00345633" w:rsidRPr="00D94FA2">
        <w:t>, która wskazała</w:t>
      </w:r>
      <w:r w:rsidR="00E40D84" w:rsidRPr="00D94FA2">
        <w:t xml:space="preserve">, że </w:t>
      </w:r>
      <w:r w:rsidR="004A787B" w:rsidRPr="00D94FA2">
        <w:t>ciepłownictwo</w:t>
      </w:r>
      <w:r w:rsidR="00E40D84" w:rsidRPr="00D94FA2">
        <w:t xml:space="preserve"> jest </w:t>
      </w:r>
      <w:r w:rsidR="007F4DB2" w:rsidRPr="00D94FA2">
        <w:t>obszarem,</w:t>
      </w:r>
      <w:r w:rsidR="00E40D84" w:rsidRPr="00D94FA2">
        <w:t xml:space="preserve"> w którym krzyżują się </w:t>
      </w:r>
      <w:r w:rsidR="00345633" w:rsidRPr="00D94FA2">
        <w:t xml:space="preserve">istotne </w:t>
      </w:r>
      <w:r w:rsidR="00E40D84" w:rsidRPr="00D94FA2">
        <w:t xml:space="preserve">potrzeby </w:t>
      </w:r>
      <w:r w:rsidR="00027AAD" w:rsidRPr="00D94FA2">
        <w:t xml:space="preserve">technologiczne, </w:t>
      </w:r>
      <w:r w:rsidR="00E40D84" w:rsidRPr="00D94FA2">
        <w:t>społeczne</w:t>
      </w:r>
      <w:r w:rsidR="00345633" w:rsidRPr="00D94FA2">
        <w:t xml:space="preserve"> i klimatyczne oraz </w:t>
      </w:r>
      <w:r w:rsidR="00E40D84" w:rsidRPr="00D94FA2">
        <w:t>potencjał badawczo-rozwojowy</w:t>
      </w:r>
      <w:r w:rsidR="006C5606" w:rsidRPr="28F624AC">
        <w:rPr>
          <w:rFonts w:cstheme="majorBidi"/>
        </w:rPr>
        <w:t xml:space="preserve">. Dialog techniczny przeprowadzony przez NCBR wykazał, że ciepłownictwo w Polsce z jednej strony posiada nadzwyczaj, w porównaniu z innymi krajami, rozwiniętą sieć dostarczającą </w:t>
      </w:r>
      <w:r w:rsidR="008252C9">
        <w:rPr>
          <w:rFonts w:cstheme="majorBidi"/>
        </w:rPr>
        <w:t>ciepło</w:t>
      </w:r>
      <w:r w:rsidR="006C5606" w:rsidRPr="28F624AC">
        <w:rPr>
          <w:rFonts w:cstheme="majorBidi"/>
        </w:rPr>
        <w:t xml:space="preserve"> do odbiorców końcowych, z drugiej jednak strony jest nadmiernie oparte o paliwa kopalne, które ze względów technologicznych, ekologicznych jak i decyzji politycznych na poziomie Unii Europejskiej o odejściu od tego rodzaju paliw, czyni transformację tego sektora niezbędną. Założeniem Przedsię</w:t>
      </w:r>
      <w:r w:rsidR="00365730">
        <w:rPr>
          <w:rFonts w:cstheme="majorBidi"/>
        </w:rPr>
        <w:t>wzięcia jest weryfikacja tezy o </w:t>
      </w:r>
      <w:r w:rsidR="006C5606" w:rsidRPr="28F624AC">
        <w:rPr>
          <w:rFonts w:cstheme="majorBidi"/>
        </w:rPr>
        <w:t>możliwości przestawienia sektora z obecnych źródeł zasilania na docelowe i pożądane odnawialne źródła energii z pominięciem kroku pośredniego, czyli systemów opartych o gaz ziemny i związanego z jego przejściowym charakterem kosztu ekonomicznego, społecznego i ekologicznego.</w:t>
      </w:r>
      <w:r w:rsidR="00E40D84">
        <w:t xml:space="preserve"> </w:t>
      </w:r>
    </w:p>
    <w:bookmarkEnd w:id="20"/>
    <w:p w14:paraId="4F41955A" w14:textId="0D497380" w:rsidR="00345633" w:rsidRPr="00C9470A" w:rsidRDefault="00345633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>NCBR z uwzględnieniem powyższ</w:t>
      </w:r>
      <w:r w:rsidR="000B7C58" w:rsidRPr="00C9470A">
        <w:rPr>
          <w:rFonts w:cstheme="majorBidi"/>
        </w:rPr>
        <w:t xml:space="preserve">ej oceny </w:t>
      </w:r>
      <w:r w:rsidR="002523F1" w:rsidRPr="00C9470A">
        <w:rPr>
          <w:rFonts w:cstheme="majorBidi"/>
        </w:rPr>
        <w:t>oraz w oparciu o przeprowadzony dialog techniczny</w:t>
      </w:r>
      <w:r w:rsidRPr="00C9470A">
        <w:rPr>
          <w:rFonts w:cstheme="majorBidi"/>
        </w:rPr>
        <w:t xml:space="preserve"> ustaliło, że </w:t>
      </w:r>
      <w:r w:rsidR="002523F1" w:rsidRPr="00C9470A">
        <w:rPr>
          <w:rFonts w:cstheme="majorBidi"/>
        </w:rPr>
        <w:t xml:space="preserve">wybór przedmiotu oraz </w:t>
      </w:r>
      <w:r w:rsidR="000B7C58" w:rsidRPr="00C9470A">
        <w:rPr>
          <w:rFonts w:cstheme="majorBidi"/>
        </w:rPr>
        <w:t xml:space="preserve">określenie </w:t>
      </w:r>
      <w:r w:rsidR="002523F1" w:rsidRPr="00C9470A">
        <w:rPr>
          <w:rFonts w:cstheme="majorBidi"/>
        </w:rPr>
        <w:t xml:space="preserve">podstawowych wymagań </w:t>
      </w:r>
      <w:r w:rsidRPr="00C9470A">
        <w:rPr>
          <w:rFonts w:cstheme="majorBidi"/>
        </w:rPr>
        <w:t xml:space="preserve">dotyczących </w:t>
      </w:r>
      <w:r w:rsidR="00D319E4" w:rsidRPr="00C9470A">
        <w:rPr>
          <w:rFonts w:cstheme="majorBidi"/>
        </w:rPr>
        <w:t>Rozwiąza</w:t>
      </w:r>
      <w:r w:rsidR="00342169" w:rsidRPr="00C9470A">
        <w:rPr>
          <w:rFonts w:cstheme="majorBidi"/>
        </w:rPr>
        <w:t>ń</w:t>
      </w:r>
      <w:r w:rsidRPr="00C9470A">
        <w:rPr>
          <w:rFonts w:cstheme="majorBidi"/>
        </w:rPr>
        <w:t>, które mają powstać w ramach Przedsięwzięcia</w:t>
      </w:r>
      <w:r w:rsidR="002523F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są zasadne</w:t>
      </w:r>
      <w:r w:rsidR="009A0972" w:rsidRPr="00C9470A">
        <w:rPr>
          <w:rFonts w:cstheme="majorBidi"/>
        </w:rPr>
        <w:t xml:space="preserve"> dla osiągnięcia celów stawianych prze</w:t>
      </w:r>
      <w:r w:rsidR="6FC0F1D0" w:rsidRPr="00C9470A">
        <w:rPr>
          <w:rFonts w:cstheme="majorBidi"/>
        </w:rPr>
        <w:t>d</w:t>
      </w:r>
      <w:r w:rsidR="009A0972" w:rsidRPr="00C9470A">
        <w:rPr>
          <w:rFonts w:cstheme="majorBidi"/>
        </w:rPr>
        <w:t xml:space="preserve"> Przedsięwzięciem</w:t>
      </w:r>
      <w:r w:rsidRPr="00C9470A">
        <w:rPr>
          <w:rFonts w:cstheme="majorBidi"/>
        </w:rPr>
        <w:t xml:space="preserve">, ponieważ </w:t>
      </w:r>
      <w:r w:rsidR="66149FD4" w:rsidRPr="00C9470A">
        <w:t>potencjalni Uczestnicy Przedsięwzięcia dysponują potencjałem technologicznym do rozwoju, rozwiązania te są realne do osiągnięcia i służą zaspokojeniu konkretnych potrzeb</w:t>
      </w:r>
      <w:r w:rsidRPr="00C9470A">
        <w:rPr>
          <w:rFonts w:cstheme="majorBidi"/>
        </w:rPr>
        <w:t>.</w:t>
      </w:r>
    </w:p>
    <w:p w14:paraId="637917A2" w14:textId="2912DB55" w:rsidR="009A0972" w:rsidRPr="00C9470A" w:rsidRDefault="002523F1" w:rsidP="39A7861B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39A7861B">
        <w:rPr>
          <w:rFonts w:cstheme="majorBidi"/>
        </w:rPr>
        <w:t xml:space="preserve">i </w:t>
      </w:r>
      <w:r w:rsidRPr="39A7861B">
        <w:rPr>
          <w:rFonts w:cstheme="majorBidi"/>
        </w:rPr>
        <w:t xml:space="preserve">które jest dzielone pomiędzy NCBR a </w:t>
      </w:r>
      <w:r w:rsidR="00D15DB4" w:rsidRPr="39A7861B">
        <w:rPr>
          <w:rFonts w:cstheme="majorBidi"/>
        </w:rPr>
        <w:t>Uczestników Przedsięwzięcia</w:t>
      </w:r>
      <w:r w:rsidR="006B33CC" w:rsidRPr="39A7861B">
        <w:rPr>
          <w:rFonts w:cstheme="majorBidi"/>
        </w:rPr>
        <w:t xml:space="preserve"> na zasadach opisanych w Umowie. Podział ten </w:t>
      </w:r>
      <w:r w:rsidR="00847350" w:rsidRPr="39A7861B">
        <w:rPr>
          <w:rFonts w:cstheme="majorBidi"/>
        </w:rPr>
        <w:t>m.in.</w:t>
      </w:r>
      <w:r w:rsidR="009C3FDF" w:rsidRPr="39A7861B">
        <w:rPr>
          <w:rFonts w:cstheme="majorBidi"/>
        </w:rPr>
        <w:t xml:space="preserve"> polega na uwzględnieniu </w:t>
      </w:r>
      <w:r w:rsidR="00AD79A9" w:rsidRPr="39A7861B">
        <w:rPr>
          <w:rFonts w:cstheme="majorBidi"/>
        </w:rPr>
        <w:t xml:space="preserve">dopuszczalnej </w:t>
      </w:r>
      <w:r w:rsidR="00625B7D" w:rsidRPr="39A7861B">
        <w:rPr>
          <w:rFonts w:cstheme="majorBidi"/>
        </w:rPr>
        <w:t xml:space="preserve">w </w:t>
      </w:r>
      <w:r w:rsidR="59033FFE" w:rsidRPr="39A7861B">
        <w:rPr>
          <w:rFonts w:cstheme="majorBidi"/>
        </w:rPr>
        <w:t>Z</w:t>
      </w:r>
      <w:r w:rsidR="00A65A55" w:rsidRPr="39A7861B">
        <w:rPr>
          <w:rFonts w:cstheme="majorBidi"/>
        </w:rPr>
        <w:t>ałączni</w:t>
      </w:r>
      <w:r w:rsidR="00625B7D" w:rsidRPr="39A7861B">
        <w:rPr>
          <w:rFonts w:cstheme="majorBidi"/>
        </w:rPr>
        <w:t>ku nr 1</w:t>
      </w:r>
      <w:r w:rsidR="00883867" w:rsidRPr="39A7861B">
        <w:rPr>
          <w:rFonts w:cstheme="majorBidi"/>
        </w:rPr>
        <w:t xml:space="preserve"> </w:t>
      </w:r>
      <w:r w:rsidR="00625B7D" w:rsidRPr="39A7861B">
        <w:rPr>
          <w:rFonts w:cstheme="majorBidi"/>
        </w:rPr>
        <w:t xml:space="preserve">Granicy Błędu, </w:t>
      </w:r>
      <w:r w:rsidR="00883867" w:rsidRPr="39A7861B">
        <w:rPr>
          <w:rFonts w:cstheme="majorBidi"/>
        </w:rPr>
        <w:t xml:space="preserve">w zakresie </w:t>
      </w:r>
      <w:r w:rsidR="78CC3A28" w:rsidRPr="39A7861B">
        <w:rPr>
          <w:rFonts w:cstheme="majorBidi"/>
        </w:rPr>
        <w:t xml:space="preserve">wyników </w:t>
      </w:r>
      <w:r w:rsidR="00883867" w:rsidRPr="39A7861B">
        <w:rPr>
          <w:rFonts w:cstheme="majorBidi"/>
        </w:rPr>
        <w:t>osiąganych przez Uczestników Przedsięwzięcia</w:t>
      </w:r>
      <w:r w:rsidR="006B33CC" w:rsidRPr="39A7861B">
        <w:rPr>
          <w:rFonts w:cstheme="majorBidi"/>
        </w:rPr>
        <w:t xml:space="preserve"> względem założeń </w:t>
      </w:r>
      <w:r w:rsidR="204E5BF5" w:rsidRPr="39A7861B">
        <w:rPr>
          <w:rFonts w:cstheme="majorBidi"/>
        </w:rPr>
        <w:t>przedstawionych</w:t>
      </w:r>
      <w:r w:rsidR="006B33CC" w:rsidRPr="39A7861B">
        <w:rPr>
          <w:rFonts w:cstheme="majorBidi"/>
        </w:rPr>
        <w:t xml:space="preserve"> w Wymaganiach i we Wniosku oraz Wyniku Prac Etapu I</w:t>
      </w:r>
      <w:r w:rsidRPr="39A7861B">
        <w:rPr>
          <w:rFonts w:cstheme="majorBidi"/>
        </w:rPr>
        <w:t xml:space="preserve">. </w:t>
      </w:r>
      <w:r w:rsidR="000B7C58" w:rsidRPr="39A7861B">
        <w:rPr>
          <w:rFonts w:cstheme="majorBidi"/>
        </w:rPr>
        <w:t>Środkami</w:t>
      </w:r>
      <w:r w:rsidR="009A0972" w:rsidRPr="39A7861B">
        <w:rPr>
          <w:rFonts w:cstheme="majorBidi"/>
        </w:rPr>
        <w:t xml:space="preserve"> operacyjnymi służącymi </w:t>
      </w:r>
      <w:r w:rsidR="000B7C58" w:rsidRPr="39A7861B">
        <w:rPr>
          <w:rFonts w:cstheme="majorBidi"/>
        </w:rPr>
        <w:t xml:space="preserve">zaadresowaniu wskazanego ryzyka </w:t>
      </w:r>
      <w:r w:rsidR="009A0972" w:rsidRPr="39A7861B">
        <w:rPr>
          <w:rFonts w:cstheme="majorBidi"/>
        </w:rPr>
        <w:t xml:space="preserve">są przeprowadzone przez NCBR </w:t>
      </w:r>
      <w:r w:rsidR="538ED24D" w:rsidRPr="39A7861B">
        <w:rPr>
          <w:rFonts w:cstheme="majorBidi"/>
        </w:rPr>
        <w:t xml:space="preserve">ocena </w:t>
      </w:r>
      <w:r w:rsidR="009A0972" w:rsidRPr="39A7861B">
        <w:rPr>
          <w:rFonts w:cstheme="majorBidi"/>
        </w:rPr>
        <w:t xml:space="preserve">i dialog techniczny. Sposobem materialnym </w:t>
      </w:r>
      <w:r w:rsidR="000B7C58" w:rsidRPr="39A7861B">
        <w:rPr>
          <w:rFonts w:cstheme="majorBidi"/>
        </w:rPr>
        <w:t xml:space="preserve">służącym zaadresowaniu wskazanego ryzyka </w:t>
      </w:r>
      <w:r w:rsidR="009A0972" w:rsidRPr="39A7861B">
        <w:rPr>
          <w:rFonts w:cstheme="majorBidi"/>
        </w:rPr>
        <w:t xml:space="preserve">jest </w:t>
      </w:r>
      <w:r w:rsidR="000B7C58" w:rsidRPr="39A7861B">
        <w:rPr>
          <w:rFonts w:cstheme="majorBidi"/>
        </w:rPr>
        <w:t>uwzględnienie wśród</w:t>
      </w:r>
      <w:r w:rsidR="009A0972" w:rsidRPr="39A7861B">
        <w:rPr>
          <w:rFonts w:cstheme="majorBidi"/>
        </w:rPr>
        <w:t xml:space="preserve"> </w:t>
      </w:r>
      <w:r w:rsidR="005CF5CF" w:rsidRPr="39A7861B">
        <w:rPr>
          <w:rFonts w:cstheme="majorBidi"/>
        </w:rPr>
        <w:t>Wymagań</w:t>
      </w:r>
      <w:r w:rsidR="009A0972" w:rsidRPr="39A7861B">
        <w:rPr>
          <w:rFonts w:cstheme="majorBidi"/>
        </w:rPr>
        <w:t xml:space="preserve"> i kierunków Przedsięwzięcia wyników</w:t>
      </w:r>
      <w:r w:rsidR="000B7C58" w:rsidRPr="39A7861B">
        <w:rPr>
          <w:rFonts w:cstheme="majorBidi"/>
        </w:rPr>
        <w:t xml:space="preserve"> i informacji wynikających z</w:t>
      </w:r>
      <w:r w:rsidR="009A0972" w:rsidRPr="39A7861B">
        <w:rPr>
          <w:rFonts w:cstheme="majorBidi"/>
        </w:rPr>
        <w:t xml:space="preserve"> przeprowadzonej analizy i dialogu technicznego</w:t>
      </w:r>
      <w:r w:rsidR="00F8496B" w:rsidRPr="39A7861B">
        <w:rPr>
          <w:rFonts w:cstheme="majorBidi"/>
        </w:rPr>
        <w:t xml:space="preserve"> oraz wymaganie od Uczestników Przedsięwzięcia </w:t>
      </w:r>
      <w:r w:rsidR="000930F4" w:rsidRPr="39A7861B">
        <w:rPr>
          <w:rFonts w:cstheme="majorBidi"/>
        </w:rPr>
        <w:t xml:space="preserve">wiarygodności proponowanych Rozwiązań, a następnie – w razie zawarcia Umowy – </w:t>
      </w:r>
      <w:r w:rsidR="00F8496B" w:rsidRPr="39A7861B">
        <w:rPr>
          <w:rFonts w:cstheme="majorBidi"/>
        </w:rPr>
        <w:t>należytej staranności i rzetelności w prowadzonych przez nich usługach badawczo-rozwojowych</w:t>
      </w:r>
      <w:r w:rsidR="009A0972" w:rsidRPr="39A7861B">
        <w:rPr>
          <w:rFonts w:cstheme="majorBidi"/>
        </w:rPr>
        <w:t>.</w:t>
      </w:r>
    </w:p>
    <w:p w14:paraId="193DB8AF" w14:textId="27D903D2" w:rsidR="002523F1" w:rsidRPr="00C9470A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9470A">
        <w:rPr>
          <w:rFonts w:cstheme="majorBidi"/>
        </w:rPr>
        <w:t>Z </w:t>
      </w:r>
      <w:r w:rsidR="002523F1" w:rsidRPr="00C9470A">
        <w:rPr>
          <w:rFonts w:cstheme="majorBidi"/>
        </w:rPr>
        <w:t>uwzględnieniem niepewności wynikającej</w:t>
      </w:r>
      <w:r w:rsidR="00DD4E56" w:rsidRPr="00C9470A">
        <w:rPr>
          <w:rFonts w:cstheme="majorBidi"/>
        </w:rPr>
        <w:t xml:space="preserve"> </w:t>
      </w:r>
      <w:r w:rsidR="002523F1" w:rsidRPr="00C9470A">
        <w:rPr>
          <w:rFonts w:cstheme="majorBidi"/>
        </w:rPr>
        <w:t>z ww. ryzyka</w:t>
      </w:r>
      <w:r w:rsidRPr="00C9470A">
        <w:rPr>
          <w:rFonts w:cstheme="majorBidi"/>
        </w:rPr>
        <w:t xml:space="preserve"> niepowodzenia działania badawczo-rozwojowego</w:t>
      </w:r>
      <w:r w:rsidR="002523F1" w:rsidRPr="00C9470A">
        <w:rPr>
          <w:rFonts w:cstheme="majorBidi"/>
        </w:rPr>
        <w:t xml:space="preserve">, </w:t>
      </w:r>
      <w:r w:rsidRPr="00C9470A">
        <w:rPr>
          <w:rFonts w:cstheme="majorBidi"/>
        </w:rPr>
        <w:t xml:space="preserve">oczekiwanym </w:t>
      </w:r>
      <w:r w:rsidR="002523F1" w:rsidRPr="00C9470A">
        <w:rPr>
          <w:rFonts w:cstheme="majorBidi"/>
        </w:rPr>
        <w:t>efektem:</w:t>
      </w:r>
    </w:p>
    <w:p w14:paraId="75E241B9" w14:textId="64470E64" w:rsidR="002523F1" w:rsidRPr="00C9470A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C9470A">
        <w:rPr>
          <w:rFonts w:cstheme="majorBidi"/>
        </w:rPr>
        <w:t>,</w:t>
      </w:r>
    </w:p>
    <w:p w14:paraId="363B445D" w14:textId="4153518C" w:rsidR="00345633" w:rsidRPr="00C9470A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właściwym jest </w:t>
      </w:r>
      <w:r w:rsidR="006B0513" w:rsidRPr="00C9470A">
        <w:rPr>
          <w:rFonts w:cstheme="majorBidi"/>
        </w:rPr>
        <w:t xml:space="preserve">uzyskanie przez NCBR </w:t>
      </w:r>
      <w:r w:rsidR="00D319E4" w:rsidRPr="00C9470A">
        <w:rPr>
          <w:rFonts w:cstheme="majorBidi"/>
        </w:rPr>
        <w:t>Rozwiąza</w:t>
      </w:r>
      <w:r w:rsidR="00564219" w:rsidRPr="00C9470A">
        <w:rPr>
          <w:rFonts w:cstheme="majorBidi"/>
        </w:rPr>
        <w:t>ń</w:t>
      </w:r>
      <w:r w:rsidR="00D319E4" w:rsidRPr="00C9470A">
        <w:rPr>
          <w:rFonts w:cstheme="majorBidi"/>
        </w:rPr>
        <w:t xml:space="preserve"> w postaci </w:t>
      </w:r>
      <w:r w:rsidRPr="00C9470A">
        <w:rPr>
          <w:rFonts w:cstheme="majorBidi"/>
        </w:rPr>
        <w:t xml:space="preserve">technologii adresującej zidentyfikowane potrzeby </w:t>
      </w:r>
      <w:r w:rsidR="00027AAD" w:rsidRPr="00C9470A">
        <w:rPr>
          <w:rFonts w:cstheme="majorBidi"/>
        </w:rPr>
        <w:t xml:space="preserve">technologiczne, </w:t>
      </w:r>
      <w:r w:rsidRPr="00C9470A">
        <w:rPr>
          <w:rFonts w:cstheme="majorBidi"/>
        </w:rPr>
        <w:t>społeczne i klimatyczne</w:t>
      </w:r>
      <w:r w:rsidR="00B97256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9A0972" w:rsidRPr="00C9470A">
        <w:rPr>
          <w:rFonts w:cstheme="majorBidi"/>
        </w:rPr>
        <w:t>zgodn</w:t>
      </w:r>
      <w:r w:rsidR="006B0513" w:rsidRPr="00C9470A">
        <w:rPr>
          <w:rFonts w:cstheme="majorBidi"/>
        </w:rPr>
        <w:t>ych</w:t>
      </w:r>
      <w:r w:rsidR="009A0972" w:rsidRPr="00C9470A">
        <w:rPr>
          <w:rFonts w:cstheme="majorBidi"/>
        </w:rPr>
        <w:t xml:space="preserve"> z przedstawionymi </w:t>
      </w:r>
      <w:r w:rsidR="1960D85A" w:rsidRPr="00C9470A">
        <w:rPr>
          <w:rFonts w:cstheme="majorBidi"/>
        </w:rPr>
        <w:t>Wymaganiami</w:t>
      </w:r>
      <w:r w:rsidR="003E6DD8"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Obligatoryjnymi </w:t>
      </w:r>
      <w:r w:rsidRPr="00C9470A">
        <w:rPr>
          <w:rFonts w:cstheme="majorBidi"/>
        </w:rPr>
        <w:t>oraz realizując</w:t>
      </w:r>
      <w:r w:rsidR="00B97256" w:rsidRPr="00C9470A">
        <w:rPr>
          <w:rFonts w:cstheme="majorBidi"/>
        </w:rPr>
        <w:t>ych</w:t>
      </w:r>
      <w:r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ww. cele Przedsięwzięcia oraz </w:t>
      </w:r>
      <w:r w:rsidRPr="00C9470A">
        <w:rPr>
          <w:rFonts w:cstheme="majorBidi"/>
        </w:rPr>
        <w:t>cel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partykularn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NCBR</w:t>
      </w:r>
      <w:r w:rsidR="00345633" w:rsidRPr="00C9470A">
        <w:rPr>
          <w:rFonts w:cstheme="majorBidi"/>
        </w:rPr>
        <w:t>.</w:t>
      </w:r>
    </w:p>
    <w:p w14:paraId="18969152" w14:textId="49032311" w:rsidR="00E915E2" w:rsidRPr="00C9470A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Przedsięwzięcie </w:t>
      </w:r>
      <w:r w:rsidR="0021085F" w:rsidRPr="00C9470A">
        <w:rPr>
          <w:rFonts w:cstheme="majorBidi"/>
        </w:rPr>
        <w:t>jest realizowan</w:t>
      </w:r>
      <w:r w:rsidR="002B1873" w:rsidRPr="00C9470A">
        <w:rPr>
          <w:rFonts w:cstheme="majorBidi"/>
        </w:rPr>
        <w:t>e</w:t>
      </w:r>
      <w:r w:rsidR="0021085F" w:rsidRPr="00C9470A">
        <w:rPr>
          <w:rFonts w:cstheme="majorBidi"/>
        </w:rPr>
        <w:t xml:space="preserve"> </w:t>
      </w:r>
      <w:r w:rsidR="001E0B0E" w:rsidRPr="00C9470A">
        <w:rPr>
          <w:rFonts w:cstheme="majorBidi"/>
        </w:rPr>
        <w:t xml:space="preserve">w </w:t>
      </w:r>
      <w:r w:rsidR="002940AA" w:rsidRPr="00C9470A">
        <w:rPr>
          <w:rFonts w:cstheme="majorBidi"/>
        </w:rPr>
        <w:t>oparciu o tryb</w:t>
      </w:r>
      <w:r w:rsidR="001E0B0E" w:rsidRPr="00C9470A">
        <w:rPr>
          <w:rFonts w:cstheme="majorBidi"/>
        </w:rPr>
        <w:t xml:space="preserve"> </w:t>
      </w:r>
      <w:r w:rsidR="00925F04" w:rsidRPr="00C9470A">
        <w:rPr>
          <w:b/>
          <w:bCs/>
        </w:rPr>
        <w:t>Z</w:t>
      </w:r>
      <w:r w:rsidR="001208F9" w:rsidRPr="00C9470A">
        <w:rPr>
          <w:rFonts w:cstheme="majorBidi"/>
          <w:b/>
          <w:bCs/>
        </w:rPr>
        <w:t>a</w:t>
      </w:r>
      <w:r w:rsidR="00925F04" w:rsidRPr="00C9470A">
        <w:rPr>
          <w:rFonts w:cstheme="majorBidi"/>
          <w:b/>
          <w:bCs/>
        </w:rPr>
        <w:t>mówienia P</w:t>
      </w:r>
      <w:r w:rsidR="001208F9" w:rsidRPr="00C9470A">
        <w:rPr>
          <w:rFonts w:cstheme="majorBidi"/>
          <w:b/>
          <w:bCs/>
        </w:rPr>
        <w:t>rzedkomercyjneg</w:t>
      </w:r>
      <w:r w:rsidR="00A807A1" w:rsidRPr="00C9470A">
        <w:rPr>
          <w:rFonts w:cstheme="majorBidi"/>
          <w:b/>
          <w:bCs/>
        </w:rPr>
        <w:t xml:space="preserve">o </w:t>
      </w:r>
      <w:r w:rsidR="00A807A1" w:rsidRPr="00C9470A">
        <w:rPr>
          <w:rFonts w:cstheme="majorBidi"/>
        </w:rPr>
        <w:t xml:space="preserve">(ang. </w:t>
      </w:r>
      <w:proofErr w:type="spellStart"/>
      <w:r w:rsidR="00A807A1" w:rsidRPr="00C9470A">
        <w:rPr>
          <w:rFonts w:cstheme="majorBidi"/>
        </w:rPr>
        <w:t>Pre-commercial</w:t>
      </w:r>
      <w:proofErr w:type="spellEnd"/>
      <w:r w:rsidR="00A807A1" w:rsidRPr="00C9470A">
        <w:rPr>
          <w:rFonts w:cstheme="majorBidi"/>
        </w:rPr>
        <w:t xml:space="preserve"> </w:t>
      </w:r>
      <w:proofErr w:type="spellStart"/>
      <w:r w:rsidR="00A807A1" w:rsidRPr="00C9470A">
        <w:rPr>
          <w:rFonts w:cstheme="majorBidi"/>
        </w:rPr>
        <w:t>Procurement</w:t>
      </w:r>
      <w:proofErr w:type="spellEnd"/>
      <w:r w:rsidR="00A807A1" w:rsidRPr="00C9470A">
        <w:rPr>
          <w:rFonts w:cstheme="majorBidi"/>
        </w:rPr>
        <w:t xml:space="preserve"> – PCP)</w:t>
      </w:r>
      <w:r w:rsidR="002940AA" w:rsidRPr="00C9470A">
        <w:rPr>
          <w:rFonts w:cstheme="majorBidi"/>
        </w:rPr>
        <w:t xml:space="preserve">, z uwzględnieniem modyfikacji wskazanych w </w:t>
      </w:r>
      <w:r w:rsidR="00132C1F" w:rsidRPr="00C9470A">
        <w:rPr>
          <w:rFonts w:cstheme="majorBidi"/>
        </w:rPr>
        <w:t>kolejnym punkcie tego</w:t>
      </w:r>
      <w:r w:rsidR="002940AA" w:rsidRPr="00C9470A">
        <w:rPr>
          <w:rFonts w:cstheme="majorBidi"/>
        </w:rPr>
        <w:t xml:space="preserve"> dokumentu.</w:t>
      </w:r>
    </w:p>
    <w:p w14:paraId="032EF4BA" w14:textId="77777777" w:rsidR="009F6BF1" w:rsidRPr="00C9470A" w:rsidRDefault="009F6BF1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51DDA344" w14:textId="77777777" w:rsidR="001C5625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1" w:name="_Toc494180634"/>
      <w:bookmarkStart w:id="22" w:name="_Toc496261287"/>
      <w:bookmarkStart w:id="23" w:name="_Toc503862995"/>
      <w:bookmarkStart w:id="24" w:name="_Toc53762090"/>
      <w:bookmarkStart w:id="25" w:name="_Toc67954919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Podstawy prawne prowadzenia </w:t>
      </w:r>
      <w:bookmarkEnd w:id="21"/>
      <w:r w:rsidR="00390FB3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Przedsięwzięcia</w:t>
      </w:r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Postępowania</w:t>
      </w:r>
      <w:bookmarkEnd w:id="22"/>
      <w:bookmarkEnd w:id="23"/>
      <w:bookmarkEnd w:id="24"/>
      <w:bookmarkEnd w:id="25"/>
      <w:r w:rsidR="00011F84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3ECD5446" w14:textId="77777777" w:rsidR="001C5625" w:rsidRPr="00C9470A" w:rsidRDefault="001C5625" w:rsidP="001C5625">
      <w:pPr>
        <w:rPr>
          <w:sz w:val="8"/>
          <w:szCs w:val="8"/>
        </w:rPr>
      </w:pPr>
    </w:p>
    <w:p w14:paraId="6626E2D6" w14:textId="19FD27B8" w:rsidR="00E915E2" w:rsidRPr="00C9470A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prowadzi </w:t>
      </w:r>
      <w:r w:rsidR="00390FB3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i Postępowanie</w:t>
      </w:r>
      <w:r w:rsidR="002940A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na podstawie lub z uwzględnieniem</w:t>
      </w:r>
      <w:r w:rsidR="00FF10D6" w:rsidRPr="00C9470A">
        <w:rPr>
          <w:rFonts w:cstheme="majorHAnsi"/>
        </w:rPr>
        <w:t xml:space="preserve"> w szczególności</w:t>
      </w:r>
      <w:r w:rsidRPr="00C9470A">
        <w:rPr>
          <w:rFonts w:cstheme="majorHAnsi"/>
        </w:rPr>
        <w:t>:</w:t>
      </w:r>
    </w:p>
    <w:p w14:paraId="7CD90AAC" w14:textId="3F7F16F8" w:rsidR="00796CF0" w:rsidRPr="00C9470A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art. 11 ust. 1 pkt 3 Ustawy PZP</w:t>
      </w:r>
      <w:r w:rsidR="008C0349" w:rsidRPr="00C9470A">
        <w:rPr>
          <w:rFonts w:cstheme="majorBidi"/>
        </w:rPr>
        <w:t>;</w:t>
      </w:r>
      <w:bookmarkStart w:id="26" w:name="_Hlk53778345"/>
      <w:bookmarkEnd w:id="26"/>
    </w:p>
    <w:p w14:paraId="2D7B6E02" w14:textId="0D8F7F43" w:rsidR="00FF10D6" w:rsidRPr="00C9470A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C9470A">
        <w:rPr>
          <w:rFonts w:cstheme="majorHAnsi"/>
        </w:rPr>
        <w:lastRenderedPageBreak/>
        <w:t xml:space="preserve">art. 14 </w:t>
      </w:r>
      <w:r w:rsidR="003D67AB" w:rsidRPr="00C9470A">
        <w:rPr>
          <w:rFonts w:cstheme="majorHAnsi"/>
        </w:rPr>
        <w:t>Dyrektywy 2014/24/UE</w:t>
      </w:r>
      <w:r w:rsidR="00FF10D6" w:rsidRPr="00C9470A">
        <w:rPr>
          <w:rFonts w:cstheme="majorHAnsi"/>
        </w:rPr>
        <w:t>;</w:t>
      </w:r>
    </w:p>
    <w:p w14:paraId="48E0CD0A" w14:textId="5EE80CF6" w:rsidR="00796CF0" w:rsidRPr="00C9470A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C9470A">
        <w:rPr>
          <w:rFonts w:cstheme="majorBidi"/>
        </w:rPr>
        <w:t xml:space="preserve">Ustawy </w:t>
      </w:r>
      <w:r w:rsidR="00CC1712" w:rsidRPr="00C9470A">
        <w:rPr>
          <w:rFonts w:cstheme="majorBidi"/>
        </w:rPr>
        <w:t xml:space="preserve">z </w:t>
      </w:r>
      <w:r w:rsidRPr="00C9470A">
        <w:rPr>
          <w:rFonts w:cstheme="majorBidi"/>
        </w:rPr>
        <w:t>o NCBR</w:t>
      </w:r>
      <w:r w:rsidR="004E334D" w:rsidRPr="00C9470A">
        <w:rPr>
          <w:rFonts w:cstheme="majorBidi"/>
        </w:rPr>
        <w:t xml:space="preserve"> (</w:t>
      </w:r>
      <w:r w:rsidR="00331F73" w:rsidRPr="00C9470A">
        <w:rPr>
          <w:rFonts w:cstheme="majorBidi"/>
        </w:rPr>
        <w:t>art. 3</w:t>
      </w:r>
      <w:r w:rsidR="000830CF" w:rsidRPr="00C9470A">
        <w:rPr>
          <w:rFonts w:cstheme="majorBidi"/>
        </w:rPr>
        <w:t xml:space="preserve">0 </w:t>
      </w:r>
      <w:r w:rsidR="00331F73" w:rsidRPr="00C9470A">
        <w:rPr>
          <w:rFonts w:cstheme="majorBidi"/>
        </w:rPr>
        <w:t>ust.</w:t>
      </w:r>
      <w:r w:rsidR="000830CF" w:rsidRPr="00C9470A">
        <w:rPr>
          <w:rFonts w:cstheme="majorBidi"/>
        </w:rPr>
        <w:t xml:space="preserve"> 5 i 6</w:t>
      </w:r>
      <w:r w:rsidR="00D748BB" w:rsidRPr="00C9470A">
        <w:rPr>
          <w:rFonts w:cstheme="majorBidi"/>
        </w:rPr>
        <w:t xml:space="preserve"> oraz ust. 1 pkt 1 i 2</w:t>
      </w:r>
      <w:r w:rsidR="004E334D" w:rsidRPr="00C9470A">
        <w:rPr>
          <w:rFonts w:cstheme="majorBidi"/>
        </w:rPr>
        <w:t>)</w:t>
      </w:r>
      <w:r w:rsidR="000830CF" w:rsidRPr="00C9470A">
        <w:rPr>
          <w:rFonts w:cstheme="majorBidi"/>
        </w:rPr>
        <w:t xml:space="preserve"> oraz § 2 pkt 2 Rozporządzenia MN</w:t>
      </w:r>
      <w:r w:rsidR="58E2AD27" w:rsidRPr="00C9470A">
        <w:rPr>
          <w:rFonts w:cstheme="majorBidi"/>
        </w:rPr>
        <w:t>i</w:t>
      </w:r>
      <w:r w:rsidR="000830CF" w:rsidRPr="00C9470A">
        <w:rPr>
          <w:rFonts w:cstheme="majorBidi"/>
        </w:rPr>
        <w:t>SW;</w:t>
      </w:r>
      <w:r w:rsidR="00DD4E56" w:rsidRPr="00C9470A">
        <w:rPr>
          <w:rFonts w:cstheme="majorBidi"/>
        </w:rPr>
        <w:t xml:space="preserve"> </w:t>
      </w:r>
    </w:p>
    <w:p w14:paraId="7326D95D" w14:textId="48D88C5B" w:rsidR="00FC630B" w:rsidRPr="00C9470A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</w:t>
      </w:r>
      <w:r w:rsidR="008C0349" w:rsidRPr="00C9470A">
        <w:rPr>
          <w:rFonts w:cstheme="majorBidi"/>
        </w:rPr>
        <w:t>stawy o finansach publicznych;</w:t>
      </w:r>
    </w:p>
    <w:p w14:paraId="6F4830F7" w14:textId="19A3F7E5" w:rsidR="00796CF0" w:rsidRPr="00C9470A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PWP</w:t>
      </w:r>
      <w:r w:rsidR="008C0349" w:rsidRPr="00C9470A">
        <w:rPr>
          <w:rFonts w:cstheme="majorBidi"/>
        </w:rPr>
        <w:t>;</w:t>
      </w:r>
    </w:p>
    <w:p w14:paraId="2C58BCBF" w14:textId="77777777" w:rsidR="005E1FBB" w:rsidRPr="00C9470A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Ustawy </w:t>
      </w:r>
      <w:r w:rsidR="009A0972" w:rsidRPr="00C9470A">
        <w:rPr>
          <w:rFonts w:cstheme="majorBidi"/>
        </w:rPr>
        <w:t xml:space="preserve">o Prawie </w:t>
      </w:r>
      <w:r w:rsidRPr="00C9470A">
        <w:rPr>
          <w:rFonts w:cstheme="majorBidi"/>
        </w:rPr>
        <w:t>A</w:t>
      </w:r>
      <w:r w:rsidR="009A0972" w:rsidRPr="00C9470A">
        <w:rPr>
          <w:rFonts w:cstheme="majorBidi"/>
        </w:rPr>
        <w:t>utorskim</w:t>
      </w:r>
      <w:r w:rsidR="005E1FBB" w:rsidRPr="00C9470A">
        <w:rPr>
          <w:rFonts w:cstheme="majorBidi"/>
        </w:rPr>
        <w:t>;</w:t>
      </w:r>
    </w:p>
    <w:p w14:paraId="3F8B725C" w14:textId="0F5CE7C7" w:rsidR="00796CF0" w:rsidRPr="00C9470A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KC</w:t>
      </w:r>
      <w:r w:rsidR="00491916" w:rsidRPr="00C9470A">
        <w:rPr>
          <w:rFonts w:cstheme="majorBidi"/>
        </w:rPr>
        <w:t>.</w:t>
      </w:r>
    </w:p>
    <w:p w14:paraId="759A1379" w14:textId="1FE96F39" w:rsidR="00E915E2" w:rsidRPr="00C9470A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</w:t>
      </w:r>
      <w:r w:rsidR="00E509D8" w:rsidRPr="00C9470A">
        <w:rPr>
          <w:rFonts w:cstheme="majorHAnsi"/>
        </w:rPr>
        <w:t xml:space="preserve">realizuje </w:t>
      </w:r>
      <w:r w:rsidR="00CE25AC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z uwzględnieniem</w:t>
      </w:r>
      <w:r w:rsidR="0021085F" w:rsidRPr="00C9470A">
        <w:rPr>
          <w:rFonts w:cstheme="majorHAnsi"/>
        </w:rPr>
        <w:t xml:space="preserve"> zasad dotyczących prowadzenia Z</w:t>
      </w:r>
      <w:r w:rsidRPr="00C9470A">
        <w:rPr>
          <w:rFonts w:cstheme="majorHAnsi"/>
        </w:rPr>
        <w:t xml:space="preserve">amówień </w:t>
      </w:r>
      <w:proofErr w:type="spellStart"/>
      <w:r w:rsidR="0021085F" w:rsidRPr="00C9470A">
        <w:rPr>
          <w:rFonts w:cstheme="majorHAnsi"/>
        </w:rPr>
        <w:t>P</w:t>
      </w:r>
      <w:r w:rsidRPr="00C9470A">
        <w:rPr>
          <w:rFonts w:cstheme="majorHAnsi"/>
        </w:rPr>
        <w:t>rzedkomercyjnych</w:t>
      </w:r>
      <w:proofErr w:type="spellEnd"/>
      <w:r w:rsidR="0021085F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9470A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Zasad ramowych</w:t>
      </w:r>
      <w:r w:rsidR="00761A85" w:rsidRPr="00C9470A">
        <w:rPr>
          <w:rFonts w:cstheme="majorHAnsi"/>
        </w:rPr>
        <w:t xml:space="preserve"> dotyczących pomocy państwa na działalność badawczą, rozwojową i innowacyjną (2014/C 198/01)</w:t>
      </w:r>
      <w:r w:rsidR="0004269C" w:rsidRPr="00C9470A">
        <w:rPr>
          <w:rFonts w:cstheme="majorHAnsi"/>
        </w:rPr>
        <w:t>, a w szczególności ich punktu 2.3.</w:t>
      </w:r>
      <w:r w:rsidRPr="00C9470A">
        <w:rPr>
          <w:rFonts w:cstheme="majorHAnsi"/>
        </w:rPr>
        <w:t>;</w:t>
      </w:r>
    </w:p>
    <w:p w14:paraId="55E74D3B" w14:textId="50D8F1EC" w:rsidR="00501035" w:rsidRPr="00C9470A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Komunikatu Komisji</w:t>
      </w:r>
      <w:r w:rsidR="00761A85" w:rsidRPr="00C9470A">
        <w:rPr>
          <w:rFonts w:cstheme="majorHAnsi"/>
        </w:rPr>
        <w:t xml:space="preserve"> d</w:t>
      </w:r>
      <w:r w:rsidR="00761A85" w:rsidRPr="00C9470A">
        <w:t xml:space="preserve">o Parlamentu Europejskiego, Rady, Europejskiego Komitetu Ekonomiczno-Społecznego i Komitetu Regionów „Zamówienia </w:t>
      </w:r>
      <w:proofErr w:type="spellStart"/>
      <w:r w:rsidR="00761A85" w:rsidRPr="00C9470A">
        <w:t>przedkomercyjne</w:t>
      </w:r>
      <w:proofErr w:type="spellEnd"/>
      <w:r w:rsidR="00761A85" w:rsidRPr="00C9470A">
        <w:t>: wspieranie innowacyjności w celu zapewnienia trwałości i wysokiej jakości usług publicznych w Europie”</w:t>
      </w:r>
      <w:r w:rsidRPr="00C9470A">
        <w:rPr>
          <w:rFonts w:cstheme="majorHAnsi"/>
        </w:rPr>
        <w:t>.</w:t>
      </w:r>
    </w:p>
    <w:p w14:paraId="5D1A8350" w14:textId="49491AB5" w:rsidR="000B7C58" w:rsidRPr="00D94FA2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D94FA2">
        <w:t xml:space="preserve">Z przyczyn uzasadnionych analizą NCBR, przebiegiem dialogu technicznego oraz możliwościami finansowymi NCBR, przyjęto następujące </w:t>
      </w:r>
      <w:r w:rsidR="00132C1F" w:rsidRPr="00D94FA2">
        <w:t xml:space="preserve">dopuszczalne </w:t>
      </w:r>
      <w:r w:rsidRPr="00D94FA2">
        <w:t xml:space="preserve">odstępstwa od </w:t>
      </w:r>
      <w:r w:rsidR="00132C1F" w:rsidRPr="00D94FA2">
        <w:t xml:space="preserve">podstawowego </w:t>
      </w:r>
      <w:r w:rsidRPr="00D94FA2">
        <w:t>modelu</w:t>
      </w:r>
      <w:r w:rsidR="00AB21D9" w:rsidRPr="00D94FA2">
        <w:t xml:space="preserve"> organizacji Zamówienia Przedkomercyjnego</w:t>
      </w:r>
      <w:r w:rsidRPr="00D94FA2">
        <w:t xml:space="preserve"> zaproponowanego w Komunikacie Komisji:</w:t>
      </w:r>
    </w:p>
    <w:p w14:paraId="5D2C7744" w14:textId="291D26E3" w:rsidR="000B7C58" w:rsidRPr="00D94FA2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D94FA2">
        <w:t xml:space="preserve">wydzielono w ramach </w:t>
      </w:r>
      <w:r w:rsidR="00B97256" w:rsidRPr="00D94FA2">
        <w:t>Przedsięwzięcia</w:t>
      </w:r>
      <w:r w:rsidRPr="00D94FA2">
        <w:t xml:space="preserve"> </w:t>
      </w:r>
      <w:r w:rsidR="00D748BB" w:rsidRPr="00D94FA2">
        <w:t xml:space="preserve">dwa Komponenty (części przedmiotu zamówienia), z przyczyn wyjaśnionych </w:t>
      </w:r>
      <w:r w:rsidR="00861722" w:rsidRPr="00D94FA2">
        <w:t xml:space="preserve">w pkt </w:t>
      </w:r>
      <w:r w:rsidR="00861722" w:rsidRPr="00D94FA2">
        <w:fldChar w:fldCharType="begin"/>
      </w:r>
      <w:r w:rsidR="00861722" w:rsidRPr="00D94FA2">
        <w:instrText xml:space="preserve"> REF _Ref52625619 \r \h </w:instrText>
      </w:r>
      <w:r w:rsidR="00473099" w:rsidRPr="00D94FA2">
        <w:instrText xml:space="preserve"> \* MERGEFORMAT </w:instrText>
      </w:r>
      <w:r w:rsidR="00861722" w:rsidRPr="00D94FA2">
        <w:fldChar w:fldCharType="separate"/>
      </w:r>
      <w:r w:rsidR="003718D4" w:rsidRPr="00D94FA2">
        <w:t>1.5</w:t>
      </w:r>
      <w:r w:rsidR="00861722" w:rsidRPr="00D94FA2">
        <w:fldChar w:fldCharType="end"/>
      </w:r>
      <w:r w:rsidR="00EB7B56" w:rsidRPr="00D94FA2">
        <w:t>,</w:t>
      </w:r>
      <w:r w:rsidR="007D2A14" w:rsidRPr="00D94FA2">
        <w:t xml:space="preserve"> </w:t>
      </w:r>
      <w:r w:rsidR="00626458" w:rsidRPr="00D94FA2">
        <w:t xml:space="preserve">które różnią się charakterem cech elementów Rozwiązania i </w:t>
      </w:r>
      <w:r w:rsidR="007D2A14" w:rsidRPr="00D94FA2">
        <w:t xml:space="preserve">dla których przewidziano odrębne zasady dot. </w:t>
      </w:r>
      <w:r w:rsidR="00626458" w:rsidRPr="00D94FA2">
        <w:t>rozwiązań w zakresie praw własności intelektualnej</w:t>
      </w:r>
      <w:r w:rsidR="00431C62" w:rsidRPr="00D94FA2">
        <w:t>,</w:t>
      </w:r>
      <w:r w:rsidR="007D2A14" w:rsidRPr="00D94FA2">
        <w:t xml:space="preserve"> </w:t>
      </w:r>
    </w:p>
    <w:p w14:paraId="0DE8586D" w14:textId="00B0D7C7" w:rsidR="000B7C58" w:rsidRPr="00D94FA2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D94FA2">
        <w:t xml:space="preserve">ze względu na ograniczenia budżetowe </w:t>
      </w:r>
      <w:r w:rsidR="00861722" w:rsidRPr="00D94FA2">
        <w:t>oraz szacowane przez NCBR koszty przygotowania Demonstrator</w:t>
      </w:r>
      <w:r w:rsidR="00847350" w:rsidRPr="00D94FA2">
        <w:t>a</w:t>
      </w:r>
      <w:r w:rsidR="00861722" w:rsidRPr="00D94FA2">
        <w:t xml:space="preserve"> </w:t>
      </w:r>
      <w:r w:rsidRPr="00D94FA2">
        <w:t xml:space="preserve">przyjęto, że </w:t>
      </w:r>
      <w:r w:rsidR="00CF6DDD">
        <w:t xml:space="preserve">Prace B+R w ramach </w:t>
      </w:r>
      <w:r w:rsidR="00D748BB" w:rsidRPr="00D94FA2">
        <w:t>Przedsięwzięci</w:t>
      </w:r>
      <w:r w:rsidR="00CF6DDD">
        <w:t>a</w:t>
      </w:r>
      <w:r w:rsidR="00D748BB" w:rsidRPr="00D94FA2">
        <w:t xml:space="preserve"> zostan</w:t>
      </w:r>
      <w:r w:rsidR="00CF6DDD">
        <w:t>ą</w:t>
      </w:r>
      <w:r w:rsidR="00D748BB" w:rsidRPr="00D94FA2">
        <w:t xml:space="preserve"> ograniczone do dwóch </w:t>
      </w:r>
      <w:r w:rsidR="00626458" w:rsidRPr="00D94FA2">
        <w:t>E</w:t>
      </w:r>
      <w:r w:rsidR="00D748BB" w:rsidRPr="00D94FA2">
        <w:t xml:space="preserve">tapów, a w ich wyniku </w:t>
      </w:r>
      <w:r w:rsidRPr="00D94FA2">
        <w:t>powstanie</w:t>
      </w:r>
      <w:r w:rsidR="00D748BB" w:rsidRPr="00D94FA2">
        <w:t xml:space="preserve"> </w:t>
      </w:r>
      <w:r w:rsidR="00D52739" w:rsidRPr="00D94FA2">
        <w:t xml:space="preserve">jeden </w:t>
      </w:r>
      <w:r w:rsidR="00532594" w:rsidRPr="00D94FA2">
        <w:t>D</w:t>
      </w:r>
      <w:r w:rsidRPr="00D94FA2">
        <w:t xml:space="preserve">emonstrator </w:t>
      </w:r>
      <w:r w:rsidR="00D319E4" w:rsidRPr="00D94FA2">
        <w:t>Rozwiązania</w:t>
      </w:r>
      <w:r w:rsidR="00883867" w:rsidRPr="00D94FA2">
        <w:t xml:space="preserve">, z zastrzeżeniem postanowień dot. dopuszczalności zwiększenia budżetu przez NCBR zgodnie z </w:t>
      </w:r>
      <w:r w:rsidR="010895D3" w:rsidRPr="00D94FA2">
        <w:t>R</w:t>
      </w:r>
      <w:r w:rsidR="00A65A55" w:rsidRPr="00D94FA2">
        <w:t>ozdział</w:t>
      </w:r>
      <w:r w:rsidR="00883867" w:rsidRPr="00D94FA2">
        <w:t xml:space="preserve">em </w:t>
      </w:r>
      <w:r w:rsidRPr="00D94FA2">
        <w:fldChar w:fldCharType="begin"/>
      </w:r>
      <w:r w:rsidRPr="00D94FA2">
        <w:instrText xml:space="preserve"> REF _Ref54707550 \r \h </w:instrText>
      </w:r>
      <w:r w:rsidR="004E2D42" w:rsidRPr="00D94FA2">
        <w:instrText xml:space="preserve"> \* MERGEFORMAT </w:instrText>
      </w:r>
      <w:r w:rsidRPr="00D94FA2">
        <w:fldChar w:fldCharType="separate"/>
      </w:r>
      <w:r w:rsidR="003718D4" w:rsidRPr="00D94FA2">
        <w:t>X</w:t>
      </w:r>
      <w:r w:rsidRPr="00D94FA2">
        <w:fldChar w:fldCharType="end"/>
      </w:r>
      <w:r w:rsidR="009D640A" w:rsidRPr="00D94FA2">
        <w:t xml:space="preserve"> Regulaminu</w:t>
      </w:r>
      <w:r w:rsidR="00883867" w:rsidRPr="00D94FA2">
        <w:t xml:space="preserve">, skutkującego możliwością zwiększenia liczby Uczestników Przedsięwzięcia na kolejnych etapach realizacji </w:t>
      </w:r>
      <w:r w:rsidR="309A53F5" w:rsidRPr="00D94FA2">
        <w:t>U</w:t>
      </w:r>
      <w:r w:rsidR="00883867" w:rsidRPr="00D94FA2">
        <w:t>mowy</w:t>
      </w:r>
      <w:r w:rsidRPr="00D94FA2">
        <w:t>.</w:t>
      </w:r>
    </w:p>
    <w:p w14:paraId="258AA1CF" w14:textId="2CC1FFD7" w:rsidR="00501035" w:rsidRPr="00C9470A" w:rsidRDefault="00CF0A4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>Ogłoszenie n</w:t>
      </w:r>
      <w:r w:rsidR="004C2A0F" w:rsidRPr="00C9470A">
        <w:t>iniejsze</w:t>
      </w:r>
      <w:r w:rsidRPr="00C9470A">
        <w:t>go</w:t>
      </w:r>
      <w:r w:rsidR="004C2A0F" w:rsidRPr="00C9470A">
        <w:t xml:space="preserve"> postępowani</w:t>
      </w:r>
      <w:r w:rsidRPr="00C9470A">
        <w:t>a</w:t>
      </w:r>
      <w:r w:rsidR="004C2A0F" w:rsidRPr="00C9470A">
        <w:t xml:space="preserve"> zostało poprzedzone procedurą </w:t>
      </w:r>
      <w:r w:rsidR="00626458" w:rsidRPr="00C9470A">
        <w:t>wstępnych konsultacji rynkowych</w:t>
      </w:r>
      <w:r w:rsidR="004C2A0F" w:rsidRPr="00C9470A">
        <w:t>, o</w:t>
      </w:r>
      <w:r w:rsidR="005068B7" w:rsidRPr="00C9470A">
        <w:t> </w:t>
      </w:r>
      <w:r w:rsidR="004C2A0F" w:rsidRPr="00C9470A">
        <w:t>któr</w:t>
      </w:r>
      <w:r w:rsidR="00626458" w:rsidRPr="00C9470A">
        <w:t>ych</w:t>
      </w:r>
      <w:r w:rsidR="004C2A0F" w:rsidRPr="00C9470A">
        <w:t xml:space="preserve"> mowa w art. </w:t>
      </w:r>
      <w:r w:rsidR="00626458" w:rsidRPr="00C9470A">
        <w:t xml:space="preserve">84 </w:t>
      </w:r>
      <w:r w:rsidR="00FF10D6" w:rsidRPr="00C9470A">
        <w:t>Ustawy PZP</w:t>
      </w:r>
      <w:r w:rsidR="00626458" w:rsidRPr="00C9470A">
        <w:t xml:space="preserve"> (wcześniej zwanych dialogiem technicznym)</w:t>
      </w:r>
      <w:r w:rsidR="00FF10D6" w:rsidRPr="00C9470A">
        <w:t>.</w:t>
      </w:r>
    </w:p>
    <w:p w14:paraId="526E3FB7" w14:textId="274DFCE4" w:rsidR="004C2A0F" w:rsidRPr="00C9470A" w:rsidRDefault="004C2A0F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 xml:space="preserve">Rozwiązania proponowane przez Wnioskodawców muszą wpisywać się co najmniej jedną Krajową Inteligentną Specjalizację wskazaną w Załączniku nr </w:t>
      </w:r>
      <w:r w:rsidR="00EB7B56" w:rsidRPr="00C9470A">
        <w:t xml:space="preserve">9 </w:t>
      </w:r>
      <w:r w:rsidRPr="00C9470A">
        <w:t xml:space="preserve">do Regulaminu. </w:t>
      </w:r>
    </w:p>
    <w:p w14:paraId="25BE1E75" w14:textId="6517E48F" w:rsidR="008C5CDA" w:rsidRPr="00C9470A" w:rsidRDefault="0008442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 xml:space="preserve">Przygotowanie Postępowania poprzedzające jego ogłoszenie nastąpiło </w:t>
      </w:r>
      <w:r w:rsidR="008C5CDA" w:rsidRPr="00C9470A">
        <w:t xml:space="preserve">w oparciu o </w:t>
      </w:r>
      <w:r w:rsidRPr="00C9470A">
        <w:t xml:space="preserve">wewnętrzną </w:t>
      </w:r>
      <w:r w:rsidR="008C5CDA" w:rsidRPr="00C9470A">
        <w:t>procedurę NCBR</w:t>
      </w:r>
      <w:r w:rsidR="004E334D" w:rsidRPr="00C9470A">
        <w:t xml:space="preserve"> pn. „</w:t>
      </w:r>
      <w:r w:rsidR="00B262D4" w:rsidRPr="00C9470A">
        <w:t>Przygotowanie i realizacja przedsięwzięć w trybie innowacyjnych zamówień publicznych”</w:t>
      </w:r>
      <w:r w:rsidR="008C5CDA" w:rsidRPr="00C9470A">
        <w:t>.</w:t>
      </w:r>
    </w:p>
    <w:p w14:paraId="00377763" w14:textId="77777777" w:rsidR="00AE3493" w:rsidRPr="00C9470A" w:rsidRDefault="00AE3493" w:rsidP="00A3013C">
      <w:pPr>
        <w:spacing w:after="0" w:line="240" w:lineRule="auto"/>
        <w:jc w:val="both"/>
        <w:rPr>
          <w:rFonts w:cstheme="majorHAnsi"/>
        </w:rPr>
      </w:pPr>
    </w:p>
    <w:p w14:paraId="6AEBB7A0" w14:textId="77777777" w:rsidR="00A3013C" w:rsidRPr="00C9470A" w:rsidRDefault="0021085F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7" w:name="_Toc53762091"/>
      <w:bookmarkStart w:id="28" w:name="_Toc67954920"/>
      <w:bookmarkStart w:id="29" w:name="_Toc494180636"/>
      <w:bookmarkStart w:id="30" w:name="_Ref495417300"/>
      <w:bookmarkStart w:id="31" w:name="_Toc496261288"/>
      <w:bookmarkStart w:id="32" w:name="_Toc503862996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Omówienie formuły </w:t>
      </w:r>
      <w:r w:rsidR="002F344B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PCP</w:t>
      </w:r>
      <w:bookmarkEnd w:id="27"/>
      <w:bookmarkEnd w:id="28"/>
    </w:p>
    <w:p w14:paraId="753F89C0" w14:textId="65819947" w:rsidR="00EA05DF" w:rsidRPr="00C9470A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 </w:t>
      </w:r>
      <w:r w:rsidR="00EA05DF" w:rsidRPr="00C9470A">
        <w:rPr>
          <w:rFonts w:cstheme="majorBidi"/>
        </w:rPr>
        <w:t>cz</w:t>
      </w:r>
      <w:r w:rsidR="3EF1EB21" w:rsidRPr="00C9470A">
        <w:rPr>
          <w:rFonts w:cstheme="majorBidi"/>
        </w:rPr>
        <w:t xml:space="preserve">ęści </w:t>
      </w:r>
      <w:r w:rsidR="00EA05DF" w:rsidRPr="00C9470A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C9470A">
        <w:rPr>
          <w:rFonts w:cstheme="majorBidi"/>
        </w:rPr>
        <w:t xml:space="preserve"> </w:t>
      </w:r>
      <w:r w:rsidR="0021085F" w:rsidRPr="00C9470A">
        <w:rPr>
          <w:rFonts w:cstheme="majorBidi"/>
        </w:rPr>
        <w:t>(</w:t>
      </w:r>
      <w:r w:rsidR="00517628" w:rsidRPr="00C9470A">
        <w:rPr>
          <w:rFonts w:cstheme="majorBidi"/>
        </w:rPr>
        <w:t>w tym podmiotów realizujących usług</w:t>
      </w:r>
      <w:r w:rsidR="00E21CB5" w:rsidRPr="00C9470A">
        <w:rPr>
          <w:rFonts w:cstheme="majorBidi"/>
        </w:rPr>
        <w:t xml:space="preserve">i w zakresie prowadzenia </w:t>
      </w:r>
      <w:r w:rsidR="009D640A" w:rsidRPr="00C9470A">
        <w:rPr>
          <w:rFonts w:cstheme="majorBidi"/>
        </w:rPr>
        <w:t xml:space="preserve">Prac </w:t>
      </w:r>
      <w:r w:rsidR="00E21CB5" w:rsidRPr="00C9470A">
        <w:rPr>
          <w:rFonts w:cstheme="majorBidi"/>
        </w:rPr>
        <w:t>B+</w:t>
      </w:r>
      <w:r w:rsidR="00517628" w:rsidRPr="00C9470A">
        <w:rPr>
          <w:rFonts w:cstheme="majorBidi"/>
        </w:rPr>
        <w:t>R w ramach prowadzonej działalności gospodarczej</w:t>
      </w:r>
      <w:r w:rsidR="00401E7A" w:rsidRPr="00C9470A">
        <w:rPr>
          <w:rFonts w:cstheme="majorBidi"/>
        </w:rPr>
        <w:t>, takie jak przedsiębiorstwa, uczelnie, instytuty badawcze, konsorcja i inne</w:t>
      </w:r>
      <w:r w:rsidR="0021085F" w:rsidRPr="00C9470A">
        <w:rPr>
          <w:rFonts w:cstheme="majorBidi"/>
        </w:rPr>
        <w:t>)</w:t>
      </w:r>
      <w:r w:rsidR="00517628" w:rsidRPr="00C9470A">
        <w:rPr>
          <w:rFonts w:cstheme="majorBidi"/>
        </w:rPr>
        <w:t>,</w:t>
      </w:r>
      <w:r w:rsidR="00EA05DF" w:rsidRPr="00C9470A">
        <w:rPr>
          <w:rFonts w:cstheme="majorBidi"/>
        </w:rPr>
        <w:t xml:space="preserve"> zarówno poprzez procedury opracowania na wyłączność, jak i </w:t>
      </w:r>
      <w:r w:rsidR="00D661AF" w:rsidRPr="00C9470A">
        <w:rPr>
          <w:rFonts w:cstheme="majorBidi"/>
          <w:b/>
          <w:bCs/>
        </w:rPr>
        <w:t>Z</w:t>
      </w:r>
      <w:r w:rsidR="00EA05DF" w:rsidRPr="00C9470A">
        <w:rPr>
          <w:rFonts w:cstheme="majorBidi"/>
          <w:b/>
          <w:bCs/>
        </w:rPr>
        <w:t xml:space="preserve">amówienia </w:t>
      </w:r>
      <w:proofErr w:type="spellStart"/>
      <w:r w:rsidR="00D661AF" w:rsidRPr="00C9470A">
        <w:rPr>
          <w:rFonts w:cstheme="majorBidi"/>
          <w:b/>
          <w:bCs/>
        </w:rPr>
        <w:t>P</w:t>
      </w:r>
      <w:r w:rsidR="00EA05DF" w:rsidRPr="00C9470A">
        <w:rPr>
          <w:rFonts w:cstheme="majorBidi"/>
          <w:b/>
          <w:bCs/>
        </w:rPr>
        <w:t>rzedkomercyjne</w:t>
      </w:r>
      <w:proofErr w:type="spellEnd"/>
      <w:r w:rsidR="00EA05DF" w:rsidRPr="00C9470A">
        <w:rPr>
          <w:rFonts w:cstheme="majorBidi"/>
        </w:rPr>
        <w:t xml:space="preserve">. </w:t>
      </w:r>
      <w:r w:rsidR="009B4CE5" w:rsidRPr="00C9470A">
        <w:rPr>
          <w:rFonts w:cstheme="majorBidi"/>
        </w:rPr>
        <w:t>Jak wskazano w motywie 47 Dyrektywy 2014/24/UE: „</w:t>
      </w:r>
      <w:r w:rsidR="009B4CE5" w:rsidRPr="00C9470A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9470A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Podstawowe cechy</w:t>
      </w:r>
      <w:r w:rsidR="00A3013C" w:rsidRPr="00C9470A">
        <w:rPr>
          <w:rFonts w:cstheme="majorHAnsi"/>
        </w:rPr>
        <w:t xml:space="preserve"> </w:t>
      </w:r>
      <w:r w:rsidR="00D661AF" w:rsidRPr="00C9470A">
        <w:rPr>
          <w:rFonts w:cstheme="majorHAnsi"/>
          <w:b/>
          <w:color w:val="C00000"/>
        </w:rPr>
        <w:t>Z</w:t>
      </w:r>
      <w:r w:rsidRPr="00C9470A">
        <w:rPr>
          <w:rFonts w:cstheme="majorHAnsi"/>
          <w:b/>
          <w:color w:val="C00000"/>
        </w:rPr>
        <w:t xml:space="preserve">amówienia </w:t>
      </w:r>
      <w:r w:rsidR="00D661AF" w:rsidRPr="00C9470A">
        <w:rPr>
          <w:rFonts w:cstheme="majorHAnsi"/>
          <w:b/>
          <w:color w:val="C00000"/>
        </w:rPr>
        <w:t>P</w:t>
      </w:r>
      <w:r w:rsidRPr="00C9470A">
        <w:rPr>
          <w:rFonts w:cstheme="majorHAnsi"/>
          <w:b/>
          <w:color w:val="C00000"/>
        </w:rPr>
        <w:t>rzedkomercyjnego</w:t>
      </w:r>
      <w:r w:rsidRPr="00C9470A">
        <w:rPr>
          <w:rFonts w:cstheme="majorHAnsi"/>
          <w:color w:val="C00000"/>
        </w:rPr>
        <w:t xml:space="preserve"> </w:t>
      </w:r>
      <w:r w:rsidRPr="00C9470A">
        <w:rPr>
          <w:rFonts w:cstheme="majorHAnsi"/>
        </w:rPr>
        <w:t xml:space="preserve">można określić </w:t>
      </w:r>
      <w:r w:rsidR="00517628" w:rsidRPr="00C9470A">
        <w:rPr>
          <w:rFonts w:cstheme="majorHAnsi"/>
        </w:rPr>
        <w:t>w następujący sposób</w:t>
      </w:r>
      <w:r w:rsidR="00A3013C" w:rsidRPr="00C9470A">
        <w:rPr>
          <w:rFonts w:cstheme="majorHAnsi"/>
        </w:rPr>
        <w:t>:</w:t>
      </w:r>
    </w:p>
    <w:p w14:paraId="5B21FEB2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="007A43F6" w:rsidRPr="00C9470A">
        <w:rPr>
          <w:rFonts w:cstheme="majorHAnsi"/>
          <w:b/>
        </w:rPr>
        <w:t xml:space="preserve">dotyczy usług badawczych i </w:t>
      </w:r>
      <w:r w:rsidR="00A3013C" w:rsidRPr="00C9470A">
        <w:rPr>
          <w:rFonts w:cstheme="majorHAnsi"/>
          <w:b/>
        </w:rPr>
        <w:t>rozwojowych</w:t>
      </w:r>
      <w:r w:rsidR="00A3013C" w:rsidRPr="00C9470A">
        <w:rPr>
          <w:rFonts w:cstheme="majorHAnsi"/>
        </w:rPr>
        <w:t>;</w:t>
      </w:r>
    </w:p>
    <w:p w14:paraId="4234DD83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lastRenderedPageBreak/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prowadzone </w:t>
      </w:r>
      <w:r w:rsidR="00EA05DF" w:rsidRPr="00C9470A">
        <w:rPr>
          <w:rFonts w:cstheme="majorHAnsi"/>
          <w:b/>
        </w:rPr>
        <w:t>jest w otwartej, transparentnej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i niedyskryminacyjnej procedurze wyboru wykonawców zamówienia</w:t>
      </w:r>
      <w:r w:rsidR="00A3013C" w:rsidRPr="00C9470A">
        <w:rPr>
          <w:rFonts w:cstheme="majorHAnsi"/>
        </w:rPr>
        <w:t>;</w:t>
      </w:r>
    </w:p>
    <w:p w14:paraId="0122C52F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dopuszcza</w:t>
      </w:r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prowadzenie prac badawczo-rozwojowych 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w fazach, w których wykonawcy ze sobą konkurują, zmierzając do stworzenia najlepszego rozwiązania</w:t>
      </w:r>
      <w:r w:rsidR="00A3013C" w:rsidRPr="00C9470A">
        <w:rPr>
          <w:rFonts w:cstheme="majorHAnsi"/>
        </w:rPr>
        <w:t>;</w:t>
      </w:r>
    </w:p>
    <w:p w14:paraId="2DF34057" w14:textId="68C0221A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A3013C" w:rsidRPr="00C9470A">
        <w:rPr>
          <w:rFonts w:cstheme="majorBidi"/>
        </w:rPr>
        <w:t xml:space="preserve">amówienie </w:t>
      </w:r>
      <w:proofErr w:type="spellStart"/>
      <w:r w:rsidRPr="00C9470A">
        <w:rPr>
          <w:rFonts w:cstheme="majorBidi"/>
        </w:rPr>
        <w:t>P</w:t>
      </w:r>
      <w:r w:rsidR="00A3013C" w:rsidRPr="00C9470A">
        <w:rPr>
          <w:rFonts w:cstheme="majorBidi"/>
        </w:rPr>
        <w:t>rzedkomercyjne</w:t>
      </w:r>
      <w:proofErr w:type="spellEnd"/>
      <w:r w:rsidR="00A3013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dopuszcza</w:t>
      </w:r>
      <w:r w:rsidR="00A3013C" w:rsidRPr="00C9470A">
        <w:rPr>
          <w:rFonts w:cstheme="majorBidi"/>
        </w:rPr>
        <w:t xml:space="preserve">, że </w:t>
      </w:r>
      <w:r w:rsidR="00A3013C" w:rsidRPr="00C9470A">
        <w:rPr>
          <w:rFonts w:cstheme="majorBidi"/>
          <w:b/>
          <w:bCs/>
        </w:rPr>
        <w:t xml:space="preserve">po każdej fazie prac badawczo-rozwojowych dochodzi do oceny </w:t>
      </w:r>
      <w:r w:rsidR="002F2CDC" w:rsidRPr="00C9470A">
        <w:rPr>
          <w:rFonts w:cstheme="majorBidi"/>
          <w:b/>
          <w:bCs/>
        </w:rPr>
        <w:t xml:space="preserve">wyników </w:t>
      </w:r>
      <w:r w:rsidR="00A3013C" w:rsidRPr="00C9470A">
        <w:rPr>
          <w:rFonts w:cstheme="majorBidi"/>
          <w:b/>
          <w:bCs/>
        </w:rPr>
        <w:t xml:space="preserve">prac wykonawców, zmierzającej do wyboru </w:t>
      </w:r>
      <w:r w:rsidR="00401E7A" w:rsidRPr="00C9470A">
        <w:rPr>
          <w:rFonts w:cstheme="majorBidi"/>
          <w:b/>
          <w:bCs/>
        </w:rPr>
        <w:t xml:space="preserve">najlepszych </w:t>
      </w:r>
      <w:r w:rsidR="00A3013C" w:rsidRPr="00C9470A">
        <w:rPr>
          <w:rFonts w:cstheme="majorBidi"/>
          <w:b/>
          <w:bCs/>
        </w:rPr>
        <w:t>rozwiąza</w:t>
      </w:r>
      <w:r w:rsidR="00401E7A" w:rsidRPr="00C9470A">
        <w:rPr>
          <w:rFonts w:cstheme="majorBidi"/>
          <w:b/>
          <w:bCs/>
        </w:rPr>
        <w:t>ń</w:t>
      </w:r>
      <w:r w:rsidR="00A3013C" w:rsidRPr="00C9470A">
        <w:rPr>
          <w:rFonts w:cstheme="majorBidi"/>
          <w:b/>
          <w:bCs/>
        </w:rPr>
        <w:t>/</w:t>
      </w:r>
      <w:r w:rsidR="00401E7A" w:rsidRPr="00C9470A">
        <w:rPr>
          <w:rFonts w:cstheme="majorBidi"/>
          <w:b/>
          <w:bCs/>
        </w:rPr>
        <w:t xml:space="preserve">rozwiązań </w:t>
      </w:r>
      <w:r w:rsidR="00A3013C" w:rsidRPr="00C9470A">
        <w:rPr>
          <w:rFonts w:cstheme="majorBidi"/>
          <w:b/>
          <w:bCs/>
        </w:rPr>
        <w:t xml:space="preserve">najbardziej </w:t>
      </w:r>
      <w:r w:rsidR="00E95116" w:rsidRPr="00C9470A">
        <w:rPr>
          <w:rFonts w:cstheme="majorBidi"/>
          <w:b/>
          <w:bCs/>
        </w:rPr>
        <w:t xml:space="preserve">odpowiadających </w:t>
      </w:r>
      <w:r w:rsidR="1D190E2A" w:rsidRPr="00C9470A">
        <w:rPr>
          <w:rFonts w:cstheme="majorBidi"/>
          <w:b/>
          <w:bCs/>
        </w:rPr>
        <w:t>Wymaganiom</w:t>
      </w:r>
      <w:r w:rsidR="00A3013C" w:rsidRPr="00C9470A">
        <w:rPr>
          <w:rFonts w:cstheme="majorBidi"/>
          <w:b/>
          <w:bCs/>
        </w:rPr>
        <w:t xml:space="preserve"> instytucji zamawiającej</w:t>
      </w:r>
      <w:r w:rsidR="00A3013C" w:rsidRPr="00C9470A">
        <w:rPr>
          <w:rFonts w:cstheme="majorBidi"/>
        </w:rPr>
        <w:t>;</w:t>
      </w:r>
    </w:p>
    <w:p w14:paraId="67F82026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przewiduje, że </w:t>
      </w:r>
      <w:r w:rsidR="000F2FDB" w:rsidRPr="00C9470A">
        <w:rPr>
          <w:rFonts w:cstheme="majorHAnsi"/>
          <w:b/>
        </w:rPr>
        <w:t>Z</w:t>
      </w:r>
      <w:r w:rsidR="00A3013C" w:rsidRPr="00C9470A">
        <w:rPr>
          <w:rFonts w:cstheme="majorHAnsi"/>
          <w:b/>
        </w:rPr>
        <w:t xml:space="preserve">amawiający oraz </w:t>
      </w:r>
      <w:r w:rsidR="000F2FDB" w:rsidRPr="00C9470A">
        <w:rPr>
          <w:rFonts w:cstheme="majorHAnsi"/>
          <w:b/>
        </w:rPr>
        <w:t>W</w:t>
      </w:r>
      <w:r w:rsidR="00A3013C" w:rsidRPr="00C9470A">
        <w:rPr>
          <w:rFonts w:cstheme="majorHAnsi"/>
          <w:b/>
        </w:rPr>
        <w:t>ykonawcy wspólnie poznają swoje oczekiwania i możliwości</w:t>
      </w:r>
      <w:r w:rsidR="00A3013C" w:rsidRPr="00C9470A">
        <w:rPr>
          <w:rFonts w:cstheme="majorHAnsi"/>
        </w:rPr>
        <w:t>;</w:t>
      </w:r>
    </w:p>
    <w:p w14:paraId="6380944D" w14:textId="77777777" w:rsidR="00FF16FC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>przewiduje</w:t>
      </w:r>
      <w:r w:rsidR="00DD4EF4" w:rsidRPr="00C9470A">
        <w:rPr>
          <w:rFonts w:cstheme="majorHAnsi"/>
          <w:b/>
        </w:rPr>
        <w:t xml:space="preserve"> </w:t>
      </w:r>
      <w:r w:rsidR="00A3013C" w:rsidRPr="00C9470A">
        <w:rPr>
          <w:rFonts w:cstheme="majorHAnsi"/>
          <w:b/>
        </w:rPr>
        <w:t xml:space="preserve">podział ryzyka i korzyści wynikających </w:t>
      </w:r>
      <w:r w:rsidR="000F2FDB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z prowadzenia zamówienia</w:t>
      </w:r>
      <w:r w:rsidR="006007DD" w:rsidRPr="00C9470A">
        <w:rPr>
          <w:rFonts w:cstheme="majorHAnsi"/>
          <w:b/>
        </w:rPr>
        <w:t>, na warunkach rynkowych</w:t>
      </w:r>
      <w:r w:rsidR="00FF16FC" w:rsidRPr="00C9470A">
        <w:rPr>
          <w:rFonts w:cstheme="majorHAnsi"/>
          <w:b/>
        </w:rPr>
        <w:t>,</w:t>
      </w:r>
    </w:p>
    <w:p w14:paraId="5FFDD350" w14:textId="77777777" w:rsidR="00610135" w:rsidRPr="00C9470A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 xml:space="preserve">Dopuszczalne w ramach Zamówienia Przedkomercyjnego jest opracowanie </w:t>
      </w:r>
      <w:r w:rsidR="00B97289" w:rsidRPr="00C9470A">
        <w:rPr>
          <w:rFonts w:cstheme="majorHAnsi"/>
          <w:b/>
        </w:rPr>
        <w:t>demonstratora technologii</w:t>
      </w:r>
      <w:r w:rsidR="00610135" w:rsidRPr="00C9470A">
        <w:rPr>
          <w:rFonts w:cstheme="majorHAnsi"/>
          <w:b/>
        </w:rPr>
        <w:t>,</w:t>
      </w:r>
    </w:p>
    <w:p w14:paraId="56C6422F" w14:textId="4C9F8A89" w:rsidR="00EA05DF" w:rsidRPr="00C9470A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>Dopuszczalne w ramach Zamówienia Przedkomercyjnego jest realizowanie innego przedmiotu zamówienia</w:t>
      </w:r>
      <w:r w:rsidR="00FE6544" w:rsidRPr="00C9470A">
        <w:rPr>
          <w:rFonts w:cstheme="majorHAnsi"/>
          <w:b/>
        </w:rPr>
        <w:t xml:space="preserve"> niż usługi badawczo-rozwojowe</w:t>
      </w:r>
      <w:r w:rsidRPr="00C9470A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9470A">
        <w:rPr>
          <w:rFonts w:cstheme="majorHAnsi"/>
        </w:rPr>
        <w:t>.</w:t>
      </w:r>
    </w:p>
    <w:p w14:paraId="0EE5FAB7" w14:textId="79C05FE3" w:rsidR="00282734" w:rsidRPr="00C9470A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  <w:b/>
          <w:bCs/>
        </w:rPr>
        <w:t xml:space="preserve">Zamówienie </w:t>
      </w:r>
      <w:proofErr w:type="spellStart"/>
      <w:r w:rsidRPr="00C9470A">
        <w:rPr>
          <w:rFonts w:cstheme="majorBidi"/>
          <w:b/>
          <w:bCs/>
        </w:rPr>
        <w:t>P</w:t>
      </w:r>
      <w:r w:rsidR="00A3013C" w:rsidRPr="00C9470A">
        <w:rPr>
          <w:rFonts w:cstheme="majorBidi"/>
          <w:b/>
          <w:bCs/>
        </w:rPr>
        <w:t>rzedkomercyjne</w:t>
      </w:r>
      <w:proofErr w:type="spellEnd"/>
      <w:r w:rsidR="00A3013C" w:rsidRPr="00C9470A">
        <w:rPr>
          <w:rFonts w:cstheme="majorBidi"/>
          <w:b/>
          <w:bCs/>
        </w:rPr>
        <w:t xml:space="preserve"> nie </w:t>
      </w:r>
      <w:r w:rsidR="000F2FDB" w:rsidRPr="00C9470A">
        <w:rPr>
          <w:rFonts w:cstheme="majorBidi"/>
          <w:b/>
          <w:bCs/>
        </w:rPr>
        <w:t xml:space="preserve">zostało </w:t>
      </w:r>
      <w:r w:rsidR="00A3013C" w:rsidRPr="00C9470A">
        <w:rPr>
          <w:rFonts w:cstheme="majorBidi"/>
          <w:b/>
          <w:bCs/>
        </w:rPr>
        <w:t>zdefiniowane w polskim prawodawstwie.</w:t>
      </w:r>
      <w:r w:rsidR="00A3013C" w:rsidRPr="00C9470A">
        <w:rPr>
          <w:rFonts w:cstheme="majorBidi"/>
        </w:rPr>
        <w:t xml:space="preserve"> </w:t>
      </w:r>
      <w:r w:rsidR="00282734" w:rsidRPr="00C9470A">
        <w:rPr>
          <w:rFonts w:cstheme="majorBidi"/>
        </w:rPr>
        <w:t>Z</w:t>
      </w:r>
      <w:r w:rsidR="00A3013C" w:rsidRPr="00C9470A">
        <w:rPr>
          <w:rFonts w:cstheme="majorBidi"/>
        </w:rPr>
        <w:t>godnie</w:t>
      </w:r>
      <w:r w:rsidR="00282734" w:rsidRPr="00C9470A">
        <w:rPr>
          <w:rFonts w:cstheme="majorBidi"/>
        </w:rPr>
        <w:t xml:space="preserve"> jednak</w:t>
      </w:r>
      <w:r w:rsidR="00A3013C" w:rsidRPr="00C9470A">
        <w:rPr>
          <w:rFonts w:cstheme="majorBidi"/>
        </w:rPr>
        <w:t xml:space="preserve"> z art. </w:t>
      </w:r>
      <w:r w:rsidR="00373D6A" w:rsidRPr="00C9470A">
        <w:rPr>
          <w:rFonts w:cstheme="majorBidi"/>
        </w:rPr>
        <w:t xml:space="preserve">11 ust. 1 pkt 3 </w:t>
      </w:r>
      <w:r w:rsidR="00282734" w:rsidRPr="00C9470A">
        <w:rPr>
          <w:rFonts w:cstheme="majorBidi"/>
        </w:rPr>
        <w:t xml:space="preserve">Ustawy </w:t>
      </w:r>
      <w:r w:rsidR="00EC126E" w:rsidRPr="00C9470A">
        <w:rPr>
          <w:rFonts w:cstheme="majorBidi"/>
        </w:rPr>
        <w:t>PZP</w:t>
      </w:r>
      <w:r w:rsidR="00A3013C" w:rsidRPr="00C9470A">
        <w:rPr>
          <w:rFonts w:cstheme="majorBidi"/>
        </w:rPr>
        <w:t xml:space="preserve"> (</w:t>
      </w:r>
      <w:r w:rsidR="00373D6A" w:rsidRPr="00C9470A">
        <w:rPr>
          <w:rFonts w:cstheme="majorBidi"/>
        </w:rPr>
        <w:t>stanowiącym implementację</w:t>
      </w:r>
      <w:r w:rsidR="00A3013C" w:rsidRPr="00C9470A">
        <w:rPr>
          <w:rFonts w:cstheme="majorBidi"/>
        </w:rPr>
        <w:t xml:space="preserve"> </w:t>
      </w:r>
      <w:r w:rsidR="00A303F2" w:rsidRPr="00C9470A">
        <w:rPr>
          <w:rFonts w:cstheme="majorBidi"/>
        </w:rPr>
        <w:t xml:space="preserve">do krajowego porządku prawnego </w:t>
      </w:r>
      <w:r w:rsidR="00A3013C" w:rsidRPr="00C9470A">
        <w:rPr>
          <w:rFonts w:cstheme="majorBidi"/>
        </w:rPr>
        <w:t xml:space="preserve">art. 14 Dyrektywy 2014/24/UE) nie stosuje się przepisów </w:t>
      </w:r>
      <w:r w:rsidR="00282734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 do zamówień, który</w:t>
      </w:r>
      <w:r w:rsidR="000F2FDB" w:rsidRPr="00C9470A">
        <w:rPr>
          <w:rFonts w:cstheme="majorBidi"/>
        </w:rPr>
        <w:t>ch</w:t>
      </w:r>
      <w:r w:rsidR="00A3013C" w:rsidRPr="00C9470A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9470A">
        <w:rPr>
          <w:rFonts w:cstheme="majorBidi"/>
          <w:b/>
          <w:bCs/>
        </w:rPr>
        <w:t>łącznie</w:t>
      </w:r>
      <w:r w:rsidR="00A3013C" w:rsidRPr="00C9470A">
        <w:rPr>
          <w:rFonts w:cstheme="majorBidi"/>
        </w:rPr>
        <w:t xml:space="preserve"> następujące warunki: </w:t>
      </w:r>
      <w:r w:rsidR="00373D6A" w:rsidRPr="00C9470A">
        <w:rPr>
          <w:rFonts w:cstheme="majorBidi"/>
        </w:rPr>
        <w:t xml:space="preserve">a) </w:t>
      </w:r>
      <w:r w:rsidR="00A3013C" w:rsidRPr="00C9470A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9470A">
        <w:rPr>
          <w:rFonts w:cstheme="majorBidi"/>
        </w:rPr>
        <w:t xml:space="preserve">b) </w:t>
      </w:r>
      <w:r w:rsidR="00A3013C" w:rsidRPr="00C9470A">
        <w:rPr>
          <w:rFonts w:cstheme="majorBidi"/>
        </w:rPr>
        <w:t>całość wynagrodzenia za</w:t>
      </w:r>
      <w:r w:rsidR="005068B7" w:rsidRPr="00C9470A">
        <w:rPr>
          <w:rFonts w:cstheme="majorBidi"/>
        </w:rPr>
        <w:t> </w:t>
      </w:r>
      <w:r w:rsidR="00A3013C" w:rsidRPr="00C9470A">
        <w:rPr>
          <w:rFonts w:cstheme="majorBidi"/>
        </w:rPr>
        <w:t xml:space="preserve">świadczoną usługę wypłaca zamawiający”. Wobec tego do </w:t>
      </w:r>
      <w:r w:rsidR="00837C7D" w:rsidRPr="00C9470A">
        <w:rPr>
          <w:rFonts w:cstheme="majorBidi"/>
        </w:rPr>
        <w:t xml:space="preserve">Zamówień </w:t>
      </w:r>
      <w:proofErr w:type="spellStart"/>
      <w:r w:rsidR="00837C7D" w:rsidRPr="00C9470A">
        <w:rPr>
          <w:rFonts w:cstheme="majorBidi"/>
        </w:rPr>
        <w:t>Pr</w:t>
      </w:r>
      <w:r w:rsidR="00A3013C" w:rsidRPr="00C9470A">
        <w:rPr>
          <w:rFonts w:cstheme="majorBidi"/>
        </w:rPr>
        <w:t>zedkomercyjnych</w:t>
      </w:r>
      <w:proofErr w:type="spellEnd"/>
      <w:r w:rsidR="00837C7D" w:rsidRPr="00C9470A">
        <w:rPr>
          <w:rFonts w:cstheme="majorBidi"/>
        </w:rPr>
        <w:t xml:space="preserve">, jako </w:t>
      </w:r>
      <w:r w:rsidR="001A1410" w:rsidRPr="00C9470A">
        <w:rPr>
          <w:rFonts w:cstheme="majorBidi"/>
        </w:rPr>
        <w:t xml:space="preserve">dotyczących usług badawczo-rozwojowych oraz </w:t>
      </w:r>
      <w:r w:rsidR="00837C7D" w:rsidRPr="00C9470A">
        <w:rPr>
          <w:rFonts w:cstheme="majorBidi"/>
        </w:rPr>
        <w:t xml:space="preserve">przewidujących podział korzyści </w:t>
      </w:r>
      <w:r w:rsidR="00500AC8" w:rsidRPr="00C9470A">
        <w:rPr>
          <w:rFonts w:cstheme="majorBidi"/>
        </w:rPr>
        <w:t xml:space="preserve">z prowadzonych prac </w:t>
      </w:r>
      <w:r w:rsidR="00837C7D" w:rsidRPr="00C9470A">
        <w:rPr>
          <w:rFonts w:cstheme="majorBidi"/>
        </w:rPr>
        <w:t xml:space="preserve">pomiędzy </w:t>
      </w:r>
      <w:r w:rsidR="000F2FDB" w:rsidRPr="00C9470A">
        <w:rPr>
          <w:rFonts w:cstheme="majorBidi"/>
        </w:rPr>
        <w:t>Z</w:t>
      </w:r>
      <w:r w:rsidR="00837C7D" w:rsidRPr="00C9470A">
        <w:rPr>
          <w:rFonts w:cstheme="majorBidi"/>
        </w:rPr>
        <w:t xml:space="preserve">amawiającego i </w:t>
      </w:r>
      <w:r w:rsidR="00D15DB4" w:rsidRPr="00C9470A">
        <w:rPr>
          <w:rFonts w:cstheme="majorBidi"/>
        </w:rPr>
        <w:t>Uczestnika Przedsięwzięcia</w:t>
      </w:r>
      <w:r w:rsidR="00837C7D" w:rsidRPr="00C9470A">
        <w:rPr>
          <w:rFonts w:cstheme="majorBidi"/>
        </w:rPr>
        <w:t>,</w:t>
      </w:r>
      <w:r w:rsidR="00A3013C" w:rsidRPr="00C9470A">
        <w:rPr>
          <w:rFonts w:cstheme="majorBidi"/>
        </w:rPr>
        <w:t xml:space="preserve"> nie stosuje się przepisów </w:t>
      </w:r>
      <w:r w:rsidR="00560107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</w:t>
      </w:r>
      <w:r w:rsidR="00B553A1" w:rsidRPr="00C9470A">
        <w:rPr>
          <w:rFonts w:cstheme="majorBidi"/>
        </w:rPr>
        <w:t>.</w:t>
      </w:r>
      <w:bookmarkStart w:id="33" w:name="_Hlk53778435"/>
      <w:bookmarkEnd w:id="33"/>
    </w:p>
    <w:p w14:paraId="5FD8BD71" w14:textId="2D21539A" w:rsidR="000B7C58" w:rsidRPr="00C9470A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Realizacja</w:t>
      </w:r>
      <w:r w:rsidR="00A3013C" w:rsidRPr="00C9470A">
        <w:rPr>
          <w:rFonts w:cstheme="majorHAnsi"/>
        </w:rPr>
        <w:t xml:space="preserve"> </w:t>
      </w:r>
      <w:r w:rsidR="00390FB3" w:rsidRPr="00C9470A">
        <w:rPr>
          <w:rFonts w:cstheme="majorHAnsi"/>
        </w:rPr>
        <w:t>Przedsięwzięcia</w:t>
      </w:r>
      <w:r w:rsidR="001B56CF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w trybie</w:t>
      </w:r>
      <w:r w:rsidR="00282734" w:rsidRPr="00C9470A">
        <w:rPr>
          <w:rFonts w:cstheme="majorHAnsi"/>
        </w:rPr>
        <w:t xml:space="preserve"> PCP, </w:t>
      </w:r>
      <w:r w:rsidRPr="00C9470A">
        <w:rPr>
          <w:rFonts w:cstheme="majorHAnsi"/>
        </w:rPr>
        <w:t>stanowi</w:t>
      </w:r>
      <w:r w:rsidR="000E7029" w:rsidRPr="00C9470A">
        <w:rPr>
          <w:rFonts w:cstheme="majorHAnsi"/>
        </w:rPr>
        <w:t xml:space="preserve"> przejaw</w:t>
      </w:r>
      <w:r w:rsidRPr="00C9470A">
        <w:rPr>
          <w:rFonts w:cstheme="majorHAnsi"/>
        </w:rPr>
        <w:t xml:space="preserve"> nowe</w:t>
      </w:r>
      <w:r w:rsidR="000E7029" w:rsidRPr="00C9470A">
        <w:rPr>
          <w:rFonts w:cstheme="majorHAnsi"/>
        </w:rPr>
        <w:t>go</w:t>
      </w:r>
      <w:r w:rsidRPr="00C9470A">
        <w:rPr>
          <w:rFonts w:cstheme="majorHAnsi"/>
        </w:rPr>
        <w:t xml:space="preserve"> podejści</w:t>
      </w:r>
      <w:r w:rsidR="000E7029" w:rsidRPr="00C9470A">
        <w:rPr>
          <w:rFonts w:cstheme="majorHAnsi"/>
        </w:rPr>
        <w:t>a</w:t>
      </w:r>
      <w:r w:rsidRPr="00C9470A">
        <w:rPr>
          <w:rFonts w:cstheme="majorHAnsi"/>
        </w:rPr>
        <w:t xml:space="preserve"> NCBR</w:t>
      </w:r>
      <w:r w:rsidR="00A3013C" w:rsidRPr="00C9470A">
        <w:rPr>
          <w:rFonts w:cstheme="majorHAnsi"/>
        </w:rPr>
        <w:t xml:space="preserve"> do wspierania prac badawczo-rozwojowych</w:t>
      </w:r>
      <w:r w:rsidR="00395C4C" w:rsidRPr="00C9470A">
        <w:rPr>
          <w:rFonts w:cstheme="majorHAnsi"/>
        </w:rPr>
        <w:t xml:space="preserve"> na zasadach rynkowych</w:t>
      </w:r>
      <w:r w:rsidR="00A3013C" w:rsidRPr="00C9470A">
        <w:rPr>
          <w:rFonts w:cstheme="majorHAnsi"/>
        </w:rPr>
        <w:t xml:space="preserve">. Tryb ten </w:t>
      </w:r>
      <w:r w:rsidR="00282734" w:rsidRPr="00C9470A">
        <w:rPr>
          <w:rFonts w:cstheme="majorHAnsi"/>
        </w:rPr>
        <w:t xml:space="preserve">został </w:t>
      </w:r>
      <w:r w:rsidR="00A3013C" w:rsidRPr="00C9470A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9470A">
        <w:rPr>
          <w:rFonts w:cstheme="majorHAnsi"/>
        </w:rPr>
        <w:t>który dopuszcza doprecyzowanie dokumentacji w</w:t>
      </w:r>
      <w:r w:rsidR="00DA350E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uzgodnieniu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wykonawcami</w:t>
      </w:r>
      <w:r w:rsidR="00A3013C" w:rsidRPr="00C9470A">
        <w:rPr>
          <w:rFonts w:cstheme="majorHAnsi"/>
        </w:rPr>
        <w:t xml:space="preserve">, poprzez możliwość </w:t>
      </w:r>
      <w:r w:rsidR="00435D56" w:rsidRPr="00C9470A">
        <w:rPr>
          <w:rFonts w:cstheme="majorHAnsi"/>
        </w:rPr>
        <w:t xml:space="preserve">jednoczesnego </w:t>
      </w:r>
      <w:r w:rsidR="00A3013C" w:rsidRPr="00C9470A">
        <w:rPr>
          <w:rFonts w:cstheme="majorHAnsi"/>
        </w:rPr>
        <w:t>wyboru kilku wykonawców</w:t>
      </w:r>
      <w:r w:rsidR="00435D56" w:rsidRPr="00C9470A">
        <w:rPr>
          <w:rFonts w:cstheme="majorHAnsi"/>
        </w:rPr>
        <w:t xml:space="preserve"> wraz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 xml:space="preserve">możliwością zakończenia współpracy z niektórymi </w:t>
      </w:r>
      <w:r w:rsidR="004F7ED8" w:rsidRPr="00C9470A">
        <w:rPr>
          <w:rFonts w:cstheme="majorHAnsi"/>
        </w:rPr>
        <w:t xml:space="preserve">z nich </w:t>
      </w:r>
      <w:r w:rsidR="00435D56" w:rsidRPr="00C9470A">
        <w:rPr>
          <w:rFonts w:cstheme="majorHAnsi"/>
        </w:rPr>
        <w:t>wskutek oceny ich działań na pośrednich etapach prac badawczo-rozwojowych</w:t>
      </w:r>
      <w:r w:rsidR="00A3013C" w:rsidRPr="00C9470A">
        <w:rPr>
          <w:rFonts w:cstheme="majorHAnsi"/>
        </w:rPr>
        <w:t xml:space="preserve">, </w:t>
      </w:r>
      <w:r w:rsidR="00435D56" w:rsidRPr="00C9470A">
        <w:rPr>
          <w:rFonts w:cstheme="majorHAnsi"/>
        </w:rPr>
        <w:t xml:space="preserve">aż </w:t>
      </w:r>
      <w:r w:rsidR="00174D13" w:rsidRPr="00C9470A">
        <w:rPr>
          <w:rFonts w:cstheme="majorHAnsi"/>
        </w:rPr>
        <w:t xml:space="preserve">do </w:t>
      </w:r>
      <w:r w:rsidR="00435D56" w:rsidRPr="00C9470A">
        <w:rPr>
          <w:rFonts w:cstheme="majorHAnsi"/>
        </w:rPr>
        <w:t>uzyskania pożądanych rozwiązań</w:t>
      </w:r>
      <w:r w:rsidR="00A3013C" w:rsidRPr="00C9470A">
        <w:rPr>
          <w:rFonts w:cstheme="majorHAnsi"/>
        </w:rPr>
        <w:t>). Zaangażowanie NCBR w realizację projektu na wczesnym etapie prowa</w:t>
      </w:r>
      <w:r w:rsidR="002F2650" w:rsidRPr="00C9470A">
        <w:rPr>
          <w:rFonts w:cstheme="majorHAnsi"/>
        </w:rPr>
        <w:t>dzenia prac badawczych i rozwojowych</w:t>
      </w:r>
      <w:r w:rsidR="00A3013C" w:rsidRPr="00C9470A">
        <w:rPr>
          <w:rFonts w:cstheme="majorHAnsi"/>
        </w:rPr>
        <w:t xml:space="preserve">, może zwiększyć szanse na uzyskanie lepszej relacji ceny do jakości otrzymanego produktu. </w:t>
      </w:r>
    </w:p>
    <w:p w14:paraId="52072AA9" w14:textId="77777777" w:rsidR="00B97289" w:rsidRPr="00C9470A" w:rsidRDefault="00B97289" w:rsidP="00B97289">
      <w:pPr>
        <w:spacing w:after="0" w:line="240" w:lineRule="auto"/>
        <w:jc w:val="both"/>
        <w:rPr>
          <w:rFonts w:cstheme="majorHAnsi"/>
        </w:rPr>
      </w:pPr>
    </w:p>
    <w:p w14:paraId="24078FB6" w14:textId="77777777" w:rsidR="00E7168A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4" w:name="_Toc53762092"/>
      <w:bookmarkStart w:id="35" w:name="_Toc67954921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Pomoc publiczna</w:t>
      </w:r>
      <w:bookmarkEnd w:id="29"/>
      <w:bookmarkEnd w:id="30"/>
      <w:bookmarkEnd w:id="31"/>
      <w:bookmarkEnd w:id="32"/>
      <w:r w:rsidR="000D2A59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finansowanie ze środków Europejskiego Funduszu Rozwoju Regionalnego</w:t>
      </w:r>
      <w:bookmarkEnd w:id="34"/>
      <w:bookmarkEnd w:id="35"/>
      <w:r w:rsidR="000D2A59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512101CC" w14:textId="67A6AAEF" w:rsidR="00AF3916" w:rsidRPr="00C9470A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36" w:name="_Ref495417301"/>
      <w:r w:rsidRPr="00C9470A">
        <w:rPr>
          <w:rFonts w:cstheme="majorBidi"/>
          <w:b/>
          <w:bCs/>
        </w:rPr>
        <w:t>Z</w:t>
      </w:r>
      <w:r w:rsidR="008C0349" w:rsidRPr="00C9470A">
        <w:rPr>
          <w:rFonts w:cstheme="majorBidi"/>
          <w:b/>
          <w:bCs/>
        </w:rPr>
        <w:t xml:space="preserve">godnie z </w:t>
      </w:r>
      <w:r w:rsidRPr="00C9470A">
        <w:rPr>
          <w:rFonts w:cstheme="majorBidi"/>
          <w:b/>
          <w:bCs/>
        </w:rPr>
        <w:t>cz</w:t>
      </w:r>
      <w:r w:rsidR="36EDF5D2" w:rsidRPr="00C9470A">
        <w:rPr>
          <w:rFonts w:cstheme="majorBidi"/>
          <w:b/>
          <w:bCs/>
        </w:rPr>
        <w:t>ęścią</w:t>
      </w:r>
      <w:r w:rsidR="505396B5" w:rsidRPr="00C9470A">
        <w:rPr>
          <w:rFonts w:cstheme="majorBidi"/>
          <w:b/>
          <w:bCs/>
        </w:rPr>
        <w:t xml:space="preserve"> </w:t>
      </w:r>
      <w:r w:rsidRPr="00C9470A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9470A">
        <w:rPr>
          <w:rFonts w:cstheme="majorBidi"/>
          <w:b/>
          <w:bCs/>
        </w:rPr>
        <w:t>Z</w:t>
      </w:r>
      <w:r w:rsidRPr="00C9470A">
        <w:rPr>
          <w:rFonts w:cstheme="majorBidi"/>
          <w:b/>
          <w:bCs/>
        </w:rPr>
        <w:t xml:space="preserve">amówienia </w:t>
      </w:r>
      <w:r w:rsidR="00837C7D" w:rsidRPr="00C9470A">
        <w:rPr>
          <w:rFonts w:cstheme="majorBidi"/>
          <w:b/>
          <w:bCs/>
        </w:rPr>
        <w:t>P</w:t>
      </w:r>
      <w:r w:rsidRPr="00C9470A">
        <w:rPr>
          <w:rFonts w:cstheme="majorBidi"/>
          <w:b/>
          <w:bCs/>
        </w:rPr>
        <w:t>rzedkomercyjnego</w:t>
      </w:r>
      <w:r w:rsidR="00DD4EF4" w:rsidRPr="00C9470A">
        <w:rPr>
          <w:rFonts w:cstheme="majorBidi"/>
          <w:b/>
          <w:bCs/>
        </w:rPr>
        <w:t xml:space="preserve"> </w:t>
      </w:r>
      <w:r w:rsidR="008C0349" w:rsidRPr="00C9470A">
        <w:rPr>
          <w:rFonts w:cstheme="majorBidi"/>
          <w:b/>
          <w:bCs/>
        </w:rPr>
        <w:t>nie stanowi udzielenia pomocy państwa</w:t>
      </w:r>
      <w:r w:rsidRPr="00C9470A">
        <w:rPr>
          <w:rFonts w:cstheme="majorBidi"/>
        </w:rPr>
        <w:t xml:space="preserve"> </w:t>
      </w:r>
      <w:r w:rsidR="009E15E0" w:rsidRPr="00C9470A">
        <w:rPr>
          <w:rFonts w:cstheme="majorBidi"/>
        </w:rPr>
        <w:t xml:space="preserve">w rozumieniu art. 107 </w:t>
      </w:r>
      <w:r w:rsidR="00837C7D" w:rsidRPr="00C9470A">
        <w:rPr>
          <w:rFonts w:cstheme="majorBidi"/>
        </w:rPr>
        <w:t>Traktatu o Funkcjonowaniu Unii Europejskiej</w:t>
      </w:r>
      <w:r w:rsidR="00E7168A" w:rsidRPr="00C9470A">
        <w:rPr>
          <w:rFonts w:cstheme="majorBidi"/>
        </w:rPr>
        <w:t xml:space="preserve">, </w:t>
      </w:r>
      <w:r w:rsidR="00211369" w:rsidRPr="00C9470A">
        <w:rPr>
          <w:rFonts w:cstheme="majorBidi"/>
        </w:rPr>
        <w:t>jeżeli</w:t>
      </w:r>
      <w:r w:rsidR="008C0349" w:rsidRPr="00C9470A">
        <w:rPr>
          <w:rFonts w:cstheme="majorBidi"/>
        </w:rPr>
        <w:t xml:space="preserve"> </w:t>
      </w:r>
      <w:r w:rsidR="00837C7D" w:rsidRPr="00C9470A">
        <w:rPr>
          <w:rFonts w:cstheme="majorBidi"/>
          <w:b/>
          <w:bCs/>
        </w:rPr>
        <w:t>c</w:t>
      </w:r>
      <w:r w:rsidR="00E64133" w:rsidRPr="00C9470A">
        <w:rPr>
          <w:rFonts w:cstheme="majorBidi"/>
          <w:b/>
          <w:bCs/>
        </w:rPr>
        <w:t xml:space="preserve">ena zapłacona za usługi badawcze i </w:t>
      </w:r>
      <w:r w:rsidR="00837C7D" w:rsidRPr="00C9470A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C9470A">
        <w:rPr>
          <w:rFonts w:cstheme="majorBidi"/>
        </w:rPr>
        <w:t>Komisja Europejska wskazuje, że</w:t>
      </w:r>
      <w:r w:rsidR="007803D1" w:rsidRPr="00C9470A">
        <w:rPr>
          <w:rFonts w:cstheme="majorBidi"/>
          <w:b/>
          <w:bCs/>
        </w:rPr>
        <w:t xml:space="preserve"> </w:t>
      </w:r>
      <w:r w:rsidR="00874AF5" w:rsidRPr="00C9470A">
        <w:rPr>
          <w:rFonts w:cstheme="majorBidi"/>
        </w:rPr>
        <w:t>środkiem do osiągnięcia tego wymogu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9470A">
        <w:rPr>
          <w:rFonts w:cstheme="majorBidi"/>
        </w:rPr>
        <w:t> </w:t>
      </w:r>
      <w:r w:rsidR="007803D1" w:rsidRPr="00C9470A">
        <w:rPr>
          <w:rFonts w:cstheme="majorBidi"/>
        </w:rPr>
        <w:t>obszarze praw własności intelektualnej są dzielone pomiędzy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zamawiającego i wykonawcę.</w:t>
      </w:r>
      <w:bookmarkEnd w:id="36"/>
    </w:p>
    <w:p w14:paraId="7A4ED04A" w14:textId="3BE916E7" w:rsidR="00D849D3" w:rsidRPr="00C9470A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Zamiarem </w:t>
      </w:r>
      <w:r w:rsidR="00914CB6" w:rsidRPr="00C9470A">
        <w:rPr>
          <w:rFonts w:cstheme="majorHAnsi"/>
        </w:rPr>
        <w:t>Narodowego Centrum Badań i Rozwoju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jest</w:t>
      </w:r>
      <w:r w:rsidR="00CA118F" w:rsidRPr="00C9470A">
        <w:rPr>
          <w:rFonts w:cstheme="majorHAnsi"/>
        </w:rPr>
        <w:t xml:space="preserve">, </w:t>
      </w:r>
      <w:r w:rsidR="00395C4C" w:rsidRPr="00C9470A">
        <w:rPr>
          <w:rFonts w:cstheme="majorHAnsi"/>
        </w:rPr>
        <w:t xml:space="preserve">aby </w:t>
      </w:r>
      <w:r w:rsidR="00CA118F" w:rsidRPr="00C9470A">
        <w:rPr>
          <w:rFonts w:cstheme="majorHAnsi"/>
        </w:rPr>
        <w:t>dzięki mechanizmom opisanym w Regulaminie i Umowie,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uzyskać adekwatność</w:t>
      </w:r>
      <w:r w:rsidRPr="00C9470A">
        <w:rPr>
          <w:rFonts w:cstheme="majorHAnsi"/>
        </w:rPr>
        <w:t xml:space="preserve"> wynagrodzenia 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do prowadzonych przez nich prac oraz do podziału korzyści i </w:t>
      </w:r>
      <w:proofErr w:type="spellStart"/>
      <w:r w:rsidRPr="00C9470A">
        <w:rPr>
          <w:rFonts w:cstheme="majorHAnsi"/>
        </w:rPr>
        <w:t>ryzyk</w:t>
      </w:r>
      <w:proofErr w:type="spellEnd"/>
      <w:r w:rsidRPr="00C9470A">
        <w:rPr>
          <w:rFonts w:cstheme="majorHAnsi"/>
        </w:rPr>
        <w:t xml:space="preserve"> pomiędzy NCBR</w:t>
      </w:r>
      <w:r w:rsidR="002B1959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a </w:t>
      </w:r>
      <w:r w:rsidR="00D15DB4" w:rsidRPr="00C9470A">
        <w:rPr>
          <w:rFonts w:cstheme="majorHAnsi"/>
        </w:rPr>
        <w:t>Uczestnikami Przedsięwzięcia</w:t>
      </w:r>
      <w:r w:rsidRPr="00C9470A">
        <w:rPr>
          <w:rFonts w:cstheme="majorHAnsi"/>
        </w:rPr>
        <w:t>, która będzie odpowiadać zaleceniom Komisji Europejskiej wskazanym w Zasadach ramowych.</w:t>
      </w:r>
    </w:p>
    <w:p w14:paraId="3C999747" w14:textId="18CD6CF2" w:rsidR="00D849D3" w:rsidRPr="00B55936" w:rsidRDefault="00B55936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B55936">
        <w:rPr>
          <w:rFonts w:cstheme="majorHAnsi"/>
        </w:rPr>
        <w:t>Zamówienie jest współfinansowane ze środków Europejskiego Funduszu Rozwoju Regionalnego w ramach poddziałania 4.1.3 Innowacyjne</w:t>
      </w:r>
      <w:r>
        <w:rPr>
          <w:i/>
          <w:iCs/>
          <w:sz w:val="15"/>
          <w:szCs w:val="15"/>
          <w:lang w:eastAsia="pl-PL"/>
        </w:rPr>
        <w:t xml:space="preserve"> </w:t>
      </w:r>
      <w:r w:rsidRPr="00B55936">
        <w:rPr>
          <w:rFonts w:cstheme="majorHAnsi"/>
        </w:rPr>
        <w:t>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</w:r>
      <w:r w:rsidR="00796D3C" w:rsidRPr="00B55936">
        <w:rPr>
          <w:rFonts w:cstheme="majorHAnsi"/>
        </w:rPr>
        <w:t>.</w:t>
      </w:r>
    </w:p>
    <w:p w14:paraId="6B4D43F3" w14:textId="1875A403" w:rsidR="00B41024" w:rsidRPr="00C9470A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wymaga, aby </w:t>
      </w:r>
      <w:r w:rsidR="00D15DB4" w:rsidRPr="00C9470A">
        <w:rPr>
          <w:rFonts w:cstheme="majorHAnsi"/>
        </w:rPr>
        <w:t>Uczestnik Przedsięwzięcia</w:t>
      </w:r>
      <w:r w:rsidR="006347DC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zobowiązał się, że prace wykonywane przez niego w ramach usług badawczo-rozwojow</w:t>
      </w:r>
      <w:r w:rsidR="002D20AC" w:rsidRPr="00C9470A">
        <w:rPr>
          <w:rFonts w:cstheme="majorHAnsi"/>
        </w:rPr>
        <w:t>ych,</w:t>
      </w:r>
      <w:r w:rsidRPr="00C9470A">
        <w:rPr>
          <w:rFonts w:cstheme="majorHAnsi"/>
        </w:rPr>
        <w:t xml:space="preserve"> świadczonych w </w:t>
      </w:r>
      <w:r w:rsidR="001E61ED" w:rsidRPr="00C9470A">
        <w:rPr>
          <w:rFonts w:cstheme="majorHAnsi"/>
        </w:rPr>
        <w:t>ramach Przedsięwzięcia</w:t>
      </w:r>
      <w:r w:rsidR="002D20AC" w:rsidRPr="00C9470A">
        <w:rPr>
          <w:rFonts w:cstheme="majorHAnsi"/>
        </w:rPr>
        <w:t>,</w:t>
      </w:r>
      <w:r w:rsidR="00395C4C" w:rsidRPr="00C9470A">
        <w:rPr>
          <w:rFonts w:cstheme="majorHAnsi"/>
        </w:rPr>
        <w:t xml:space="preserve"> za które otrzymuje wynagrodzenie przewidziane Umową</w:t>
      </w:r>
      <w:r w:rsidRPr="00C9470A">
        <w:rPr>
          <w:rFonts w:cstheme="majorHAnsi"/>
        </w:rPr>
        <w:t xml:space="preserve">, nie </w:t>
      </w:r>
      <w:r w:rsidR="00EC126E" w:rsidRPr="00C9470A">
        <w:rPr>
          <w:rFonts w:cstheme="majorHAnsi"/>
        </w:rPr>
        <w:t xml:space="preserve">były, ani nie </w:t>
      </w:r>
      <w:r w:rsidRPr="00C9470A">
        <w:rPr>
          <w:rFonts w:cstheme="majorHAnsi"/>
        </w:rPr>
        <w:t xml:space="preserve">będą finansowane </w:t>
      </w:r>
      <w:r w:rsidR="00174D13" w:rsidRPr="00C9470A">
        <w:rPr>
          <w:rFonts w:cstheme="majorHAnsi"/>
        </w:rPr>
        <w:t xml:space="preserve">ze środków publicznych, a w szczególności </w:t>
      </w:r>
      <w:r w:rsidRPr="00C9470A">
        <w:rPr>
          <w:rFonts w:cstheme="majorHAnsi"/>
        </w:rPr>
        <w:t>ze środków pochodzących z budżetu Unii Europejskiej, z</w:t>
      </w:r>
      <w:r w:rsidR="005068B7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wyłączeniem wynagrodzenia wypłacanego </w:t>
      </w:r>
      <w:r w:rsidR="008920C2" w:rsidRPr="00C9470A">
        <w:rPr>
          <w:rFonts w:cstheme="majorHAnsi"/>
        </w:rPr>
        <w:t xml:space="preserve">w ramach </w:t>
      </w:r>
      <w:r w:rsidR="00390FB3" w:rsidRPr="00C9470A">
        <w:rPr>
          <w:rFonts w:cstheme="majorHAnsi"/>
        </w:rPr>
        <w:t>Przedsięwzięcia</w:t>
      </w:r>
      <w:r w:rsidRPr="00C9470A">
        <w:rPr>
          <w:rFonts w:cstheme="majorHAnsi"/>
        </w:rPr>
        <w:t xml:space="preserve">. </w:t>
      </w:r>
    </w:p>
    <w:p w14:paraId="3E4CD073" w14:textId="77777777" w:rsidR="00B97289" w:rsidRPr="00C9470A" w:rsidRDefault="00B97289" w:rsidP="00B97289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bookmarkStart w:id="37" w:name="_Hlk53752756"/>
    </w:p>
    <w:p w14:paraId="2278B2D5" w14:textId="59C3BCE5" w:rsidR="00B97289" w:rsidRPr="00C9470A" w:rsidRDefault="00B9728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8" w:name="_Ref52625619"/>
      <w:bookmarkStart w:id="39" w:name="_Toc53762093"/>
      <w:bookmarkStart w:id="40" w:name="_Toc67954922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Wyjaśnienie kluczowych założeń Przedsięwzięcia</w:t>
      </w:r>
      <w:bookmarkEnd w:id="38"/>
      <w:bookmarkEnd w:id="39"/>
      <w:bookmarkEnd w:id="40"/>
    </w:p>
    <w:bookmarkEnd w:id="37"/>
    <w:p w14:paraId="412F3997" w14:textId="43F2C8A9" w:rsidR="00D63371" w:rsidRPr="00D94FA2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="007A5C62" w:rsidRPr="00D94FA2">
        <w:rPr>
          <w:b/>
        </w:rPr>
        <w:t>Rodzaj</w:t>
      </w:r>
      <w:r w:rsidR="007A5C62" w:rsidRPr="00D94FA2">
        <w:t xml:space="preserve"> </w:t>
      </w:r>
      <w:r w:rsidRPr="00D94FA2">
        <w:rPr>
          <w:b/>
        </w:rPr>
        <w:t>zamówienia</w:t>
      </w:r>
      <w:r w:rsidRPr="00D94FA2">
        <w:t>]</w:t>
      </w:r>
      <w:r w:rsidR="007A5C62" w:rsidRPr="00D94FA2">
        <w:t xml:space="preserve"> Przedmiotem zamówienia są usługi badawczo-rozwojowe</w:t>
      </w:r>
      <w:r w:rsidR="009B386B" w:rsidRPr="00D94FA2">
        <w:t>,</w:t>
      </w:r>
      <w:r w:rsidR="007A5C62" w:rsidRPr="00D94FA2">
        <w:t xml:space="preserve"> wraz ze szczegółowo określonymi </w:t>
      </w:r>
      <w:r w:rsidR="005168D5" w:rsidRPr="00D94FA2">
        <w:t xml:space="preserve">niezbędnymi </w:t>
      </w:r>
      <w:r w:rsidR="007A5C62" w:rsidRPr="00D94FA2">
        <w:t>świadczeniami pobocznymi</w:t>
      </w:r>
      <w:r w:rsidR="00102C71" w:rsidRPr="00D94FA2">
        <w:t>. Usługi są</w:t>
      </w:r>
      <w:r w:rsidR="00355D32" w:rsidRPr="00D94FA2">
        <w:t xml:space="preserve"> nakierowane na stworzenie </w:t>
      </w:r>
      <w:r w:rsidR="00D63371" w:rsidRPr="00D94FA2">
        <w:rPr>
          <w:rFonts w:ascii="Calibri" w:hAnsi="Calibri"/>
        </w:rPr>
        <w:t>innowacyjnego i uniwersalnego modelu systemu ciepłowniczego</w:t>
      </w:r>
      <w:r w:rsidR="00D63371" w:rsidRPr="00D94FA2">
        <w:t xml:space="preserve"> </w:t>
      </w:r>
      <w:r w:rsidR="00F84C9D" w:rsidRPr="00D94FA2">
        <w:t xml:space="preserve">służącego </w:t>
      </w:r>
      <w:r w:rsidR="00102C71" w:rsidRPr="00D94FA2">
        <w:t xml:space="preserve">potwierdzeniu </w:t>
      </w:r>
      <w:r w:rsidR="00102C71" w:rsidRPr="00D94FA2">
        <w:rPr>
          <w:rFonts w:ascii="Calibri" w:hAnsi="Calibri"/>
        </w:rPr>
        <w:t>hipotezy badawczej o rynkowej wykonalności systemu ciepłowniczego, który dostarczać będzie odbiorcom ciepło pozyskane ze źródeł odnawialnych o udziale minimum 80</w:t>
      </w:r>
      <w:r w:rsidR="00102C71" w:rsidRPr="00C9470A">
        <w:rPr>
          <w:rFonts w:ascii="Calibri" w:eastAsia="Calibri" w:hAnsi="Calibri" w:cs="Calibri"/>
        </w:rPr>
        <w:t>%</w:t>
      </w:r>
      <w:r w:rsidR="00106EDB" w:rsidRPr="00C9470A">
        <w:rPr>
          <w:rFonts w:ascii="Calibri" w:eastAsia="Calibri" w:hAnsi="Calibri" w:cs="Calibri"/>
        </w:rPr>
        <w:t xml:space="preserve"> </w:t>
      </w:r>
      <w:r w:rsidR="00106EDB" w:rsidRPr="00C9470A">
        <w:rPr>
          <w:rFonts w:cstheme="majorBidi"/>
        </w:rPr>
        <w:t>(z zastrzeżeniem dopuszczalnej przez Umowę Granicy Błędu)</w:t>
      </w:r>
      <w:r w:rsidR="00102C71" w:rsidRPr="00C9470A">
        <w:rPr>
          <w:rFonts w:ascii="Calibri" w:eastAsia="Calibri" w:hAnsi="Calibri" w:cs="Calibri"/>
        </w:rPr>
        <w:t xml:space="preserve">, </w:t>
      </w:r>
      <w:r w:rsidR="00102C71" w:rsidRPr="00D94FA2">
        <w:rPr>
          <w:rFonts w:ascii="Calibri" w:hAnsi="Calibri"/>
        </w:rPr>
        <w:t xml:space="preserve">przy czym hipoteza ta jest szczegółowo wyznaczona </w:t>
      </w:r>
      <w:r w:rsidR="1960D85A" w:rsidRPr="00D94FA2">
        <w:t>Wymaganiami</w:t>
      </w:r>
      <w:r w:rsidR="006763C2" w:rsidRPr="00D94FA2">
        <w:t xml:space="preserve"> </w:t>
      </w:r>
      <w:r w:rsidR="00F84C9D" w:rsidRPr="00D94FA2">
        <w:t>Obligatoryjnymi</w:t>
      </w:r>
      <w:r w:rsidR="006763C2" w:rsidRPr="00D94FA2">
        <w:t xml:space="preserve">, </w:t>
      </w:r>
      <w:r w:rsidR="1960D85A" w:rsidRPr="00D94FA2">
        <w:t>Wymaganiami</w:t>
      </w:r>
      <w:r w:rsidR="006763C2" w:rsidRPr="00D94FA2">
        <w:t xml:space="preserve"> Konkursowymi</w:t>
      </w:r>
      <w:r w:rsidR="00A12C19">
        <w:t xml:space="preserve"> i</w:t>
      </w:r>
      <w:r w:rsidR="006763C2" w:rsidRPr="00D94FA2">
        <w:t xml:space="preserve"> </w:t>
      </w:r>
      <w:r w:rsidR="1960D85A" w:rsidRPr="00D94FA2">
        <w:t>Wymaganiami</w:t>
      </w:r>
      <w:r w:rsidR="006763C2" w:rsidRPr="00D94FA2">
        <w:t xml:space="preserve"> Jakościowymi</w:t>
      </w:r>
      <w:r w:rsidR="00102C71" w:rsidRPr="00D94FA2">
        <w:rPr>
          <w:rFonts w:ascii="Calibri" w:hAnsi="Calibri"/>
        </w:rPr>
        <w:t xml:space="preserve">. </w:t>
      </w:r>
      <w:r w:rsidR="00EF1F78" w:rsidRPr="00D94FA2">
        <w:t xml:space="preserve">Każde Rozwiązanie opracowywane w ramach Przedsięwzięcia jest środkiem osiągnięcia jego celów wskazanych w punkcie </w:t>
      </w:r>
      <w:r w:rsidR="00EF1F78" w:rsidRPr="00D94FA2">
        <w:fldChar w:fldCharType="begin"/>
      </w:r>
      <w:r w:rsidR="00EF1F78" w:rsidRPr="00D94FA2">
        <w:instrText xml:space="preserve"> REF _Ref52631855 \n \h  \* MERGEFORMAT </w:instrText>
      </w:r>
      <w:r w:rsidR="00EF1F78" w:rsidRPr="00D94FA2">
        <w:fldChar w:fldCharType="separate"/>
      </w:r>
      <w:r w:rsidR="003718D4" w:rsidRPr="00D94FA2">
        <w:t>1.1</w:t>
      </w:r>
      <w:r w:rsidR="00EF1F78" w:rsidRPr="00D94FA2">
        <w:fldChar w:fldCharType="end"/>
      </w:r>
      <w:r w:rsidR="00EF1F78" w:rsidRPr="00D94FA2">
        <w:t xml:space="preserve"> Regulaminu.</w:t>
      </w:r>
    </w:p>
    <w:p w14:paraId="5CFEE3FA" w14:textId="5408D502" w:rsidR="00D63371" w:rsidRPr="00D94FA2" w:rsidRDefault="00D63371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Innowacyjność</w:t>
      </w:r>
      <w:r w:rsidRPr="00D94FA2">
        <w:t xml:space="preserve">] W oparciu o ustalenia dialogu technicznego NCBR przyjmuje, że oczekiwane Rozwiązania nie mają charakteru rutynowych lub okresowych zmian wprowadzonych do istniejących procesów, produktów i usług, lecz że będą zasadniczo oparte o dostępne aktualnie w  stanie techniki wiedzę i umiejętności, które w ramach Przedsięwzięcia będą w sposób innowacyjny łączone, kształtowane i wykorzystywane w celu stworzenia innowacyjnych procesów i – ewentualnie – produktów lub usług, w postaci Rozwiązania. Jednocześnie Zamawiający przyjmuje, że możliwe jest, że </w:t>
      </w:r>
      <w:r w:rsidR="00847350" w:rsidRPr="00D94FA2">
        <w:t xml:space="preserve">Uczestnicy Przedsięwzięcia – o ile obiorą taki kierunek przygotowania Rozwiązania – </w:t>
      </w:r>
      <w:r w:rsidRPr="00D94FA2">
        <w:t>będą w ramach Przedsięwzięcia prowadzić badania naukowe w celu stworzenia Rozwiązania.</w:t>
      </w:r>
      <w:r w:rsidR="00EF1F78" w:rsidRPr="00D94FA2">
        <w:t xml:space="preserve"> NCBR z jednej strony dąży do uzyskania jak największego stopnia innowacyjności Rozwiązania, dzięki motywowaniu Uczestników Przedsięwzięcia wprowadzoną pomiędzy nimi konkurencją oraz przez punkty za Wymagania Konkursowe.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</w:p>
    <w:p w14:paraId="2E715C70" w14:textId="654A9918" w:rsidR="00D63371" w:rsidRPr="00D94FA2" w:rsidRDefault="00D63371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28F624AC">
        <w:rPr>
          <w:rFonts w:ascii="Calibri" w:hAnsi="Calibri"/>
        </w:rPr>
        <w:t>[</w:t>
      </w:r>
      <w:r w:rsidRPr="28F624AC">
        <w:rPr>
          <w:rFonts w:ascii="Calibri" w:hAnsi="Calibri"/>
          <w:b/>
          <w:bCs/>
        </w:rPr>
        <w:t>Uniwersalność</w:t>
      </w:r>
      <w:r w:rsidRPr="28F624AC">
        <w:rPr>
          <w:rFonts w:ascii="Calibri" w:hAnsi="Calibri"/>
        </w:rPr>
        <w:t xml:space="preserve">] Uniwersalność tworzonego modelu systemu ciepłowniczego jest rozumiana przez to, że Rozwiązanie </w:t>
      </w:r>
      <w:r w:rsidR="00915550" w:rsidRPr="28F624AC">
        <w:rPr>
          <w:rFonts w:ascii="Calibri" w:hAnsi="Calibri"/>
        </w:rPr>
        <w:t xml:space="preserve">– </w:t>
      </w:r>
      <w:r w:rsidRPr="28F624AC">
        <w:rPr>
          <w:rFonts w:ascii="Calibri" w:hAnsi="Calibri"/>
        </w:rPr>
        <w:t xml:space="preserve">stworzone w ramach Przedsięwzięcia i </w:t>
      </w:r>
      <w:r w:rsidR="00915550" w:rsidRPr="28F624AC">
        <w:rPr>
          <w:rFonts w:ascii="Calibri" w:hAnsi="Calibri"/>
        </w:rPr>
        <w:t>przetestowane</w:t>
      </w:r>
      <w:r w:rsidRPr="28F624AC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w </w:t>
      </w:r>
      <w:r w:rsidR="00106EDB" w:rsidRPr="28F624AC">
        <w:rPr>
          <w:rFonts w:ascii="Calibri" w:eastAsia="Calibri" w:hAnsi="Calibri" w:cs="Calibri"/>
        </w:rPr>
        <w:t>Symulatorze</w:t>
      </w:r>
      <w:r w:rsidR="00106EDB" w:rsidRPr="28F624AC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systemu ciepłowniczego, a </w:t>
      </w:r>
      <w:r w:rsidR="00915550" w:rsidRPr="28F624AC">
        <w:rPr>
          <w:rFonts w:ascii="Calibri" w:hAnsi="Calibri"/>
        </w:rPr>
        <w:t>przez Uczestnika Przedsięwzięcia zakwalifikowanego do Etapu II</w:t>
      </w:r>
      <w:r w:rsidR="00116FFF" w:rsidRPr="28F624AC">
        <w:rPr>
          <w:rFonts w:ascii="Calibri" w:hAnsi="Calibri"/>
        </w:rPr>
        <w:t>:</w:t>
      </w:r>
      <w:r w:rsidR="00915550" w:rsidRPr="28F624AC">
        <w:rPr>
          <w:rFonts w:ascii="Calibri" w:hAnsi="Calibri"/>
        </w:rPr>
        <w:t xml:space="preserve"> dodatkowo poddane </w:t>
      </w:r>
      <w:r w:rsidR="00894031">
        <w:rPr>
          <w:rFonts w:cstheme="majorBidi"/>
        </w:rPr>
        <w:t>weryfikacji</w:t>
      </w:r>
      <w:r w:rsidR="00894031" w:rsidRPr="28F624AC" w:rsidDel="00894031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w zapewnianym przez </w:t>
      </w:r>
      <w:r w:rsidR="00116FFF" w:rsidRPr="28F624AC">
        <w:rPr>
          <w:rFonts w:ascii="Calibri" w:hAnsi="Calibri"/>
        </w:rPr>
        <w:t xml:space="preserve">Uczestnika Przedsięwzięcia </w:t>
      </w:r>
      <w:r w:rsidR="00102C71" w:rsidRPr="28F624AC">
        <w:rPr>
          <w:rFonts w:ascii="Calibri" w:hAnsi="Calibri"/>
        </w:rPr>
        <w:t xml:space="preserve">środowisku doświadczalnym, zaprojektowanym i wykonanym w postaci </w:t>
      </w:r>
      <w:r w:rsidR="00116FFF" w:rsidRPr="28F624AC">
        <w:rPr>
          <w:rFonts w:ascii="Calibri" w:hAnsi="Calibri"/>
        </w:rPr>
        <w:t>D</w:t>
      </w:r>
      <w:r w:rsidR="00102C71" w:rsidRPr="28F624AC">
        <w:rPr>
          <w:rFonts w:ascii="Calibri" w:hAnsi="Calibri"/>
        </w:rPr>
        <w:t xml:space="preserve">emonstratora </w:t>
      </w:r>
      <w:r w:rsidR="000102F4">
        <w:rPr>
          <w:rFonts w:ascii="Calibri" w:hAnsi="Calibri"/>
        </w:rPr>
        <w:t>T</w:t>
      </w:r>
      <w:r w:rsidR="00102C71" w:rsidRPr="28F624AC">
        <w:rPr>
          <w:rFonts w:ascii="Calibri" w:hAnsi="Calibri"/>
        </w:rPr>
        <w:t>echnologii</w:t>
      </w:r>
      <w:r w:rsidR="00915550" w:rsidRPr="28F624AC">
        <w:rPr>
          <w:rFonts w:ascii="Calibri" w:hAnsi="Calibri"/>
        </w:rPr>
        <w:t xml:space="preserve"> – </w:t>
      </w:r>
      <w:r w:rsidR="00116FFF" w:rsidRPr="28F624AC">
        <w:rPr>
          <w:rFonts w:ascii="Calibri" w:hAnsi="Calibri"/>
        </w:rPr>
        <w:t>jest</w:t>
      </w:r>
      <w:r w:rsidR="00915550" w:rsidRPr="28F624AC">
        <w:rPr>
          <w:rFonts w:ascii="Calibri" w:hAnsi="Calibri"/>
        </w:rPr>
        <w:t xml:space="preserve"> skalowane i powtarzalne, czyli istnieje możliwość stosowania  stworzonego w Przedsięwzięciu modelu w </w:t>
      </w:r>
      <w:r w:rsidR="00116FFF" w:rsidRPr="28F624AC">
        <w:rPr>
          <w:rFonts w:ascii="Calibri" w:hAnsi="Calibri"/>
        </w:rPr>
        <w:t xml:space="preserve">systemach ciepłowniczych </w:t>
      </w:r>
      <w:r w:rsidR="00915550" w:rsidRPr="28F624AC">
        <w:rPr>
          <w:rFonts w:ascii="Calibri" w:hAnsi="Calibri"/>
        </w:rPr>
        <w:t xml:space="preserve">innych, niż objęty symulatorem i </w:t>
      </w:r>
      <w:r w:rsidR="00116FFF" w:rsidRPr="28F624AC">
        <w:rPr>
          <w:rFonts w:ascii="Calibri" w:hAnsi="Calibri"/>
        </w:rPr>
        <w:t>D</w:t>
      </w:r>
      <w:r w:rsidR="00915550" w:rsidRPr="28F624AC">
        <w:rPr>
          <w:rFonts w:ascii="Calibri" w:hAnsi="Calibri"/>
        </w:rPr>
        <w:t>emonstracją, bez dokonywania integralnych zmian</w:t>
      </w:r>
      <w:r w:rsidR="00116FFF" w:rsidRPr="28F624AC">
        <w:rPr>
          <w:rFonts w:ascii="Calibri" w:hAnsi="Calibri"/>
        </w:rPr>
        <w:t xml:space="preserve"> w Rozwiązaniu</w:t>
      </w:r>
      <w:r w:rsidR="00915550" w:rsidRPr="28F624AC">
        <w:rPr>
          <w:rFonts w:ascii="Calibri" w:hAnsi="Calibri"/>
        </w:rPr>
        <w:t>.</w:t>
      </w:r>
      <w:r w:rsidR="006C5606" w:rsidRPr="28F624AC">
        <w:rPr>
          <w:rFonts w:ascii="Calibri" w:eastAsia="Calibri" w:hAnsi="Calibri" w:cs="Calibri"/>
        </w:rPr>
        <w:t xml:space="preserve"> Z tego też względu wymagania stawiane przed Rozwiązaniem wymuszają na Uczestnikach Przedsięwzięcia oderwanie się od szczególnych uwarunkowań </w:t>
      </w:r>
      <w:r w:rsidR="008E318B">
        <w:rPr>
          <w:rFonts w:ascii="Calibri" w:eastAsia="Calibri" w:hAnsi="Calibri" w:cs="Calibri"/>
        </w:rPr>
        <w:t>Systemu</w:t>
      </w:r>
      <w:r w:rsidR="006C5606" w:rsidRPr="28F624AC">
        <w:rPr>
          <w:rFonts w:ascii="Calibri" w:eastAsia="Calibri" w:hAnsi="Calibri" w:cs="Calibri"/>
        </w:rPr>
        <w:t xml:space="preserve"> Demonstracyjne</w:t>
      </w:r>
      <w:r w:rsidR="008E318B">
        <w:rPr>
          <w:rFonts w:ascii="Calibri" w:eastAsia="Calibri" w:hAnsi="Calibri" w:cs="Calibri"/>
        </w:rPr>
        <w:t>go</w:t>
      </w:r>
      <w:r w:rsidR="006C5606" w:rsidRPr="28F624AC">
        <w:rPr>
          <w:rFonts w:ascii="Calibri" w:eastAsia="Calibri" w:hAnsi="Calibri" w:cs="Calibri"/>
        </w:rPr>
        <w:t xml:space="preserve"> takich jak ciepło odpadowe, zewnętrzni wobec systemu ciepłowniczego producenci energii odnawialnej, itp., w celu zapewnienia, że Rozwiązanie może być zastosowane również w innych uwarunkowaniach lokalnych.</w:t>
      </w:r>
    </w:p>
    <w:p w14:paraId="499612F6" w14:textId="746D85AA" w:rsidR="00EC78C2" w:rsidRPr="00D94FA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Oznaczenie CPV</w:t>
      </w:r>
      <w:r w:rsidRPr="00D94FA2">
        <w:t xml:space="preserve">] </w:t>
      </w:r>
      <w:r w:rsidR="00EF5199" w:rsidRPr="00D94FA2">
        <w:t>Główny p</w:t>
      </w:r>
      <w:r w:rsidR="009B386B" w:rsidRPr="00D94FA2">
        <w:t>rzedmiot zamówienia odpowiada następującym kodom CPV:</w:t>
      </w:r>
      <w:bookmarkStart w:id="41" w:name="_Hlk53778478"/>
      <w:bookmarkStart w:id="42" w:name="_Hlk53778492"/>
      <w:bookmarkEnd w:id="41"/>
    </w:p>
    <w:p w14:paraId="76DFBE84" w14:textId="5C2DDD9F" w:rsidR="009B386B" w:rsidRPr="00D94FA2" w:rsidRDefault="00373D6A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73120000-9</w:t>
      </w:r>
      <w:r w:rsidR="009B386B" w:rsidRPr="00D94FA2">
        <w:t xml:space="preserve">: </w:t>
      </w:r>
      <w:r w:rsidRPr="00D94FA2">
        <w:t>Usługi eksperymentalno-rozwojowe</w:t>
      </w:r>
      <w:r w:rsidR="009B386B" w:rsidRPr="00D94FA2">
        <w:t>,</w:t>
      </w:r>
    </w:p>
    <w:p w14:paraId="3FCE354F" w14:textId="7129736F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73300000-5: Projekt i realizacja badań oraz rozwój,</w:t>
      </w:r>
    </w:p>
    <w:p w14:paraId="70A8A3E2" w14:textId="28E77B87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 xml:space="preserve">73420000-2: Studium </w:t>
      </w:r>
      <w:proofErr w:type="spellStart"/>
      <w:r w:rsidRPr="00D94FA2">
        <w:t>przedwykonalności</w:t>
      </w:r>
      <w:proofErr w:type="spellEnd"/>
      <w:r w:rsidRPr="00D94FA2">
        <w:t xml:space="preserve"> i demonstracja technologiczna</w:t>
      </w:r>
      <w:r w:rsidR="00EF5199" w:rsidRPr="00D94FA2">
        <w:t>,</w:t>
      </w:r>
    </w:p>
    <w:p w14:paraId="1E769C1C" w14:textId="685AE31D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73430000-5: Testy i ocena</w:t>
      </w:r>
      <w:r w:rsidR="00EF5199" w:rsidRPr="00D94FA2">
        <w:t>.</w:t>
      </w:r>
    </w:p>
    <w:bookmarkEnd w:id="42"/>
    <w:p w14:paraId="275C2C31" w14:textId="4187558E" w:rsidR="004D2F9B" w:rsidRPr="00D94FA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Komponenty</w:t>
      </w:r>
      <w:r w:rsidRPr="00D94FA2">
        <w:rPr>
          <w:rFonts w:ascii="Calibri" w:hAnsi="Calibri"/>
        </w:rPr>
        <w:t xml:space="preserve">] W oparciu o informacje z przeprowadzonego dialogu technicznego NCBR ustalił, że zasadniczym efektem prac Uczestników Przedsięwzięcia powinny być innowacje procesowe które, pomimo wysokiej wartości dodanej dla sektora, całej gospodarki i społeczeństwa, mają </w:t>
      </w:r>
      <w:r w:rsidR="00D4267E">
        <w:rPr>
          <w:rFonts w:ascii="Calibri" w:hAnsi="Calibri"/>
        </w:rPr>
        <w:t xml:space="preserve">zasadniczo </w:t>
      </w:r>
      <w:r w:rsidRPr="00D94FA2">
        <w:rPr>
          <w:rFonts w:ascii="Calibri" w:hAnsi="Calibri"/>
        </w:rPr>
        <w:t>postać idei</w:t>
      </w:r>
      <w:r w:rsidR="00116FFF" w:rsidRPr="00D94FA2">
        <w:rPr>
          <w:rFonts w:ascii="Calibri" w:hAnsi="Calibri"/>
        </w:rPr>
        <w:t xml:space="preserve"> lub Know-how</w:t>
      </w:r>
      <w:r w:rsidRPr="00D94FA2">
        <w:rPr>
          <w:rFonts w:ascii="Calibri" w:hAnsi="Calibri"/>
        </w:rPr>
        <w:t xml:space="preserve"> i zasadniczo nie podlegają ochronie w innej formie niż tajemnica przedsiębiorstwa.</w:t>
      </w:r>
      <w:r w:rsidR="00FC6BEA" w:rsidRPr="00D94FA2">
        <w:rPr>
          <w:rFonts w:ascii="Calibri" w:hAnsi="Calibri"/>
        </w:rPr>
        <w:t xml:space="preserve"> Jednocześnie możliwe jest, że elementami pomocniczymi Rozwiązania będą innowacje produktowe i usługowe, które będą przejawiać </w:t>
      </w:r>
      <w:r w:rsidR="00D52412" w:rsidRPr="00D94FA2">
        <w:rPr>
          <w:rFonts w:ascii="Calibri" w:hAnsi="Calibri"/>
        </w:rPr>
        <w:t xml:space="preserve">tzw. </w:t>
      </w:r>
      <w:r w:rsidR="00FC6BEA" w:rsidRPr="00D94FA2">
        <w:rPr>
          <w:rFonts w:ascii="Calibri" w:hAnsi="Calibri"/>
        </w:rPr>
        <w:t>zdolność patentową</w:t>
      </w:r>
      <w:r w:rsidR="00116FFF" w:rsidRPr="00D94FA2">
        <w:rPr>
          <w:rFonts w:ascii="Calibri" w:hAnsi="Calibri"/>
        </w:rPr>
        <w:t xml:space="preserve"> </w:t>
      </w:r>
      <w:r w:rsidR="0082368B" w:rsidRPr="00C9470A">
        <w:rPr>
          <w:rFonts w:ascii="Calibri" w:eastAsia="Calibri" w:hAnsi="Calibri" w:cs="Calibri"/>
        </w:rPr>
        <w:t>(lub ochronną)</w:t>
      </w:r>
      <w:r w:rsidR="00116FFF" w:rsidRPr="00C9470A">
        <w:rPr>
          <w:rFonts w:ascii="Calibri" w:eastAsia="Calibri" w:hAnsi="Calibri" w:cs="Calibri"/>
        </w:rPr>
        <w:t xml:space="preserve"> </w:t>
      </w:r>
      <w:r w:rsidR="00116FFF" w:rsidRPr="00D94FA2">
        <w:rPr>
          <w:rFonts w:ascii="Calibri" w:hAnsi="Calibri"/>
        </w:rPr>
        <w:t>lub stanowić szczególny rodzaj utworów</w:t>
      </w:r>
      <w:r w:rsidR="006C5606" w:rsidRPr="00C9470A">
        <w:rPr>
          <w:rFonts w:ascii="Calibri" w:eastAsia="Calibri" w:hAnsi="Calibri" w:cs="Calibri"/>
        </w:rPr>
        <w:t xml:space="preserve">, choć w oparciu o informacje wynikające z dialogu technicznego wynika, że elementy </w:t>
      </w:r>
      <w:r w:rsidR="00106EDB" w:rsidRPr="00C9470A">
        <w:rPr>
          <w:rFonts w:ascii="Calibri" w:eastAsia="Calibri" w:hAnsi="Calibri" w:cs="Calibri"/>
        </w:rPr>
        <w:t xml:space="preserve">podlegające ochronie w formie innej niż Know-how </w:t>
      </w:r>
      <w:r w:rsidR="006C5606" w:rsidRPr="00C9470A">
        <w:rPr>
          <w:rFonts w:ascii="Calibri" w:eastAsia="Calibri" w:hAnsi="Calibri" w:cs="Calibri"/>
        </w:rPr>
        <w:t xml:space="preserve">prawdopodobnie będą mieć charakter </w:t>
      </w:r>
      <w:r w:rsidR="00106EDB" w:rsidRPr="00C9470A">
        <w:rPr>
          <w:rFonts w:ascii="Calibri" w:eastAsia="Calibri" w:hAnsi="Calibri" w:cs="Calibri"/>
        </w:rPr>
        <w:t>mniejszościowy</w:t>
      </w:r>
      <w:r w:rsidR="006C5606" w:rsidRPr="00C9470A">
        <w:rPr>
          <w:rFonts w:ascii="Calibri" w:eastAsia="Calibri" w:hAnsi="Calibri" w:cs="Calibri"/>
        </w:rPr>
        <w:t xml:space="preserve"> lub w ogóle nie wystąpią</w:t>
      </w:r>
      <w:r w:rsidR="00FC6BEA" w:rsidRPr="00D94FA2">
        <w:rPr>
          <w:rFonts w:ascii="Calibri" w:hAnsi="Calibri"/>
        </w:rPr>
        <w:t xml:space="preserve">. </w:t>
      </w:r>
      <w:r w:rsidR="004D2F9B" w:rsidRPr="00D94FA2">
        <w:rPr>
          <w:rFonts w:ascii="Calibri" w:hAnsi="Calibri"/>
        </w:rPr>
        <w:t>Z tego względu:</w:t>
      </w:r>
    </w:p>
    <w:p w14:paraId="31251D61" w14:textId="160F1D4E" w:rsidR="00FC6BEA" w:rsidRPr="00D94FA2" w:rsidRDefault="004D2F9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d</w:t>
      </w:r>
      <w:r w:rsidR="00FC6BEA" w:rsidRPr="00D94FA2">
        <w:rPr>
          <w:rFonts w:ascii="Calibri" w:hAnsi="Calibri"/>
        </w:rPr>
        <w:t xml:space="preserve">la </w:t>
      </w:r>
      <w:r w:rsidR="00116FFF" w:rsidRPr="00D94FA2">
        <w:rPr>
          <w:rFonts w:ascii="Calibri" w:hAnsi="Calibri"/>
        </w:rPr>
        <w:t>zapewnienia</w:t>
      </w:r>
      <w:r w:rsidR="00FC6BEA" w:rsidRPr="00D94FA2">
        <w:rPr>
          <w:rFonts w:ascii="Calibri" w:hAnsi="Calibri"/>
        </w:rPr>
        <w:t xml:space="preserve"> przejrzystości zasad mających zastosowanie do Wyników Prac B+R</w:t>
      </w:r>
      <w:r w:rsidR="0062670F" w:rsidRPr="00D94FA2">
        <w:rPr>
          <w:rFonts w:ascii="Calibri" w:hAnsi="Calibri"/>
        </w:rPr>
        <w:t xml:space="preserve"> </w:t>
      </w:r>
      <w:r w:rsidR="007C5625" w:rsidRPr="00D94FA2">
        <w:rPr>
          <w:rFonts w:ascii="Calibri" w:hAnsi="Calibri"/>
        </w:rPr>
        <w:t>oraz wynagrodzenia</w:t>
      </w:r>
      <w:r w:rsidR="00116FFF" w:rsidRPr="00D94FA2">
        <w:rPr>
          <w:rFonts w:ascii="Calibri" w:hAnsi="Calibri"/>
        </w:rPr>
        <w:t>, NCBR</w:t>
      </w:r>
      <w:r w:rsidR="007C5625" w:rsidRPr="00D94FA2">
        <w:rPr>
          <w:rFonts w:ascii="Calibri" w:hAnsi="Calibri"/>
        </w:rPr>
        <w:t xml:space="preserve"> </w:t>
      </w:r>
      <w:r w:rsidR="0062670F" w:rsidRPr="00D94FA2">
        <w:rPr>
          <w:rFonts w:ascii="Calibri" w:hAnsi="Calibri"/>
        </w:rPr>
        <w:t>wyróżnia w przedmiocie zamówienia dwie jego części:</w:t>
      </w:r>
    </w:p>
    <w:p w14:paraId="1AE8738D" w14:textId="503EC304" w:rsidR="0062670F" w:rsidRPr="00D94FA2" w:rsidRDefault="00D52412" w:rsidP="00E467D7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obowiązkowy przedmiot </w:t>
      </w:r>
      <w:r w:rsidR="007959CE" w:rsidRPr="00C9470A">
        <w:rPr>
          <w:rFonts w:ascii="Calibri" w:eastAsia="Calibri" w:hAnsi="Calibri" w:cs="Calibri"/>
        </w:rPr>
        <w:t>W</w:t>
      </w:r>
      <w:r w:rsidRPr="00C9470A">
        <w:rPr>
          <w:rFonts w:ascii="Calibri" w:eastAsia="Calibri" w:hAnsi="Calibri" w:cs="Calibri"/>
        </w:rPr>
        <w:t>niosków (</w:t>
      </w:r>
      <w:r w:rsidR="007959CE" w:rsidRPr="00C9470A">
        <w:rPr>
          <w:rFonts w:ascii="Calibri" w:eastAsia="Calibri" w:hAnsi="Calibri" w:cs="Calibri"/>
        </w:rPr>
        <w:t>O</w:t>
      </w:r>
      <w:r w:rsidRPr="00C9470A">
        <w:rPr>
          <w:rFonts w:ascii="Calibri" w:eastAsia="Calibri" w:hAnsi="Calibri" w:cs="Calibri"/>
        </w:rPr>
        <w:t>fert</w:t>
      </w:r>
      <w:r w:rsidRPr="00D94FA2">
        <w:rPr>
          <w:rFonts w:ascii="Calibri" w:hAnsi="Calibri"/>
        </w:rPr>
        <w:t xml:space="preserve">) Uczestników Przedsięwzięcia: </w:t>
      </w:r>
      <w:r w:rsidR="0062670F" w:rsidRPr="00D94FA2">
        <w:rPr>
          <w:rFonts w:ascii="Calibri" w:hAnsi="Calibri"/>
        </w:rPr>
        <w:t xml:space="preserve">Komponent Procesowy, czyli elementy Rozwiązania stanowiące </w:t>
      </w:r>
      <w:r w:rsidR="00116FFF" w:rsidRPr="00D94FA2">
        <w:rPr>
          <w:rFonts w:ascii="Calibri" w:hAnsi="Calibri"/>
        </w:rPr>
        <w:t xml:space="preserve">co najmniej </w:t>
      </w:r>
      <w:r w:rsidR="0062670F" w:rsidRPr="00D94FA2">
        <w:rPr>
          <w:rFonts w:ascii="Calibri" w:hAnsi="Calibri"/>
        </w:rPr>
        <w:t>innowację procesową odpowiadającą na Wymagania Obligatoryjne</w:t>
      </w:r>
      <w:r w:rsidR="005251B6">
        <w:rPr>
          <w:rFonts w:ascii="Calibri" w:hAnsi="Calibri"/>
        </w:rPr>
        <w:t xml:space="preserve">, obejmujący co najmniej Rekomendację </w:t>
      </w:r>
      <w:r w:rsidR="00464620">
        <w:rPr>
          <w:rFonts w:ascii="Calibri" w:hAnsi="Calibri"/>
        </w:rPr>
        <w:t>Wykonawcy – dobre praktyki transformacji systemu ciepłowniczego w kierunku OZE</w:t>
      </w:r>
      <w:r w:rsidR="00116FFF" w:rsidRPr="00D94FA2">
        <w:rPr>
          <w:rFonts w:ascii="Calibri" w:hAnsi="Calibri"/>
        </w:rPr>
        <w:t>;</w:t>
      </w:r>
      <w:r w:rsidR="007C5625" w:rsidRPr="00D94FA2">
        <w:rPr>
          <w:rFonts w:ascii="Calibri" w:hAnsi="Calibri"/>
        </w:rPr>
        <w:t xml:space="preserve"> </w:t>
      </w:r>
      <w:bookmarkStart w:id="43" w:name="_Hlk69220867"/>
      <w:r w:rsidR="007C5625" w:rsidRPr="00D94FA2">
        <w:rPr>
          <w:rFonts w:ascii="Calibri" w:hAnsi="Calibri"/>
        </w:rPr>
        <w:t xml:space="preserve">NCBR przyjmuje, że w oparciu </w:t>
      </w:r>
      <w:r w:rsidR="00116FFF" w:rsidRPr="00D94FA2">
        <w:rPr>
          <w:rFonts w:ascii="Calibri" w:hAnsi="Calibri"/>
        </w:rPr>
        <w:t>wyłącznie</w:t>
      </w:r>
      <w:r w:rsidR="007C5625" w:rsidRPr="00D94FA2">
        <w:rPr>
          <w:rFonts w:ascii="Calibri" w:hAnsi="Calibri"/>
        </w:rPr>
        <w:t xml:space="preserve"> o elementy Rozwiązania wchodzące w skład Komponentu Procesowego </w:t>
      </w:r>
      <w:r w:rsidR="00D26423">
        <w:rPr>
          <w:rFonts w:ascii="Calibri" w:hAnsi="Calibri"/>
        </w:rPr>
        <w:t>Uczestnicy Przedsięwzięcia</w:t>
      </w:r>
      <w:r w:rsidR="007C5625" w:rsidRPr="00D94FA2">
        <w:rPr>
          <w:rFonts w:ascii="Calibri" w:hAnsi="Calibri"/>
        </w:rPr>
        <w:t xml:space="preserve"> są zdolni spełnić Wymagania Konkursowe</w:t>
      </w:r>
      <w:r w:rsidR="00A12C19">
        <w:rPr>
          <w:rFonts w:ascii="Calibri" w:hAnsi="Calibri"/>
        </w:rPr>
        <w:t xml:space="preserve"> i</w:t>
      </w:r>
      <w:r w:rsidR="007C5625" w:rsidRPr="00D94FA2">
        <w:rPr>
          <w:rFonts w:ascii="Calibri" w:hAnsi="Calibri"/>
        </w:rPr>
        <w:t xml:space="preserve"> Jakościowe bez konieczności </w:t>
      </w:r>
      <w:r w:rsidR="00BE2E74" w:rsidRPr="00D94FA2">
        <w:rPr>
          <w:rFonts w:ascii="Calibri" w:hAnsi="Calibri"/>
        </w:rPr>
        <w:t>tworzenia</w:t>
      </w:r>
      <w:r w:rsidR="007C5625" w:rsidRPr="00D94FA2">
        <w:rPr>
          <w:rFonts w:ascii="Calibri" w:hAnsi="Calibri"/>
        </w:rPr>
        <w:t xml:space="preserve"> Komponentu Technologicznego, </w:t>
      </w:r>
      <w:r w:rsidR="0062670F" w:rsidRPr="00D94FA2">
        <w:rPr>
          <w:rFonts w:ascii="Calibri" w:hAnsi="Calibri"/>
        </w:rPr>
        <w:t>oraz</w:t>
      </w:r>
      <w:bookmarkEnd w:id="43"/>
    </w:p>
    <w:p w14:paraId="6B85A1E1" w14:textId="276C37AB" w:rsidR="0062670F" w:rsidRPr="00D94FA2" w:rsidRDefault="00D52412" w:rsidP="00E467D7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fakultatywny przedmiot </w:t>
      </w:r>
      <w:r w:rsidR="007959CE" w:rsidRPr="00C9470A">
        <w:rPr>
          <w:rFonts w:ascii="Calibri" w:eastAsia="Calibri" w:hAnsi="Calibri" w:cs="Calibri"/>
        </w:rPr>
        <w:t>W</w:t>
      </w:r>
      <w:r w:rsidRPr="00C9470A">
        <w:rPr>
          <w:rFonts w:ascii="Calibri" w:eastAsia="Calibri" w:hAnsi="Calibri" w:cs="Calibri"/>
        </w:rPr>
        <w:t>niosków (</w:t>
      </w:r>
      <w:r w:rsidR="007959CE" w:rsidRPr="00C9470A">
        <w:rPr>
          <w:rFonts w:ascii="Calibri" w:eastAsia="Calibri" w:hAnsi="Calibri" w:cs="Calibri"/>
        </w:rPr>
        <w:t>O</w:t>
      </w:r>
      <w:r w:rsidRPr="00C9470A">
        <w:rPr>
          <w:rFonts w:ascii="Calibri" w:eastAsia="Calibri" w:hAnsi="Calibri" w:cs="Calibri"/>
        </w:rPr>
        <w:t>fert</w:t>
      </w:r>
      <w:r w:rsidRPr="00D94FA2">
        <w:rPr>
          <w:rFonts w:ascii="Calibri" w:hAnsi="Calibri"/>
        </w:rPr>
        <w:t xml:space="preserve">) Uczestników Przedsięwzięcia: </w:t>
      </w:r>
      <w:r w:rsidR="0062670F" w:rsidRPr="00D94FA2">
        <w:rPr>
          <w:rFonts w:ascii="Calibri" w:hAnsi="Calibri"/>
        </w:rPr>
        <w:t>Komponent Technologiczny, czyli elementy Rozwiązania stanowiące innowacje produktowe lub usługowe</w:t>
      </w:r>
      <w:r w:rsidRPr="00D94FA2">
        <w:rPr>
          <w:rFonts w:ascii="Calibri" w:hAnsi="Calibri"/>
        </w:rPr>
        <w:t xml:space="preserve">, </w:t>
      </w:r>
      <w:r w:rsidR="0062670F" w:rsidRPr="00D94FA2">
        <w:rPr>
          <w:rFonts w:ascii="Calibri" w:hAnsi="Calibri"/>
        </w:rPr>
        <w:t xml:space="preserve">uzupełniające innowacje procesową wchodzącą w skład Komponentu Procesowego w celu </w:t>
      </w:r>
      <w:r w:rsidR="00BE2E74" w:rsidRPr="00D94FA2">
        <w:rPr>
          <w:rFonts w:ascii="Calibri" w:hAnsi="Calibri"/>
        </w:rPr>
        <w:t>zapewnienia wyższego stopnia</w:t>
      </w:r>
      <w:r w:rsidR="0062670F" w:rsidRPr="00D94FA2">
        <w:rPr>
          <w:rFonts w:ascii="Calibri" w:hAnsi="Calibri"/>
        </w:rPr>
        <w:t xml:space="preserve"> realizacji Wymagań Konkursowych</w:t>
      </w:r>
      <w:r w:rsidR="00A12C19">
        <w:rPr>
          <w:rFonts w:ascii="Calibri" w:hAnsi="Calibri"/>
        </w:rPr>
        <w:t xml:space="preserve"> i</w:t>
      </w:r>
      <w:r w:rsidR="0062670F" w:rsidRPr="00D94FA2">
        <w:rPr>
          <w:rFonts w:ascii="Calibri" w:hAnsi="Calibri"/>
        </w:rPr>
        <w:t xml:space="preserve"> Jakościowych i </w:t>
      </w:r>
      <w:r w:rsidRPr="00D94FA2">
        <w:rPr>
          <w:rFonts w:ascii="Calibri" w:hAnsi="Calibri"/>
        </w:rPr>
        <w:t>stanowiące przedmiot ochrony prawami wyłącznymi</w:t>
      </w:r>
      <w:r w:rsidR="00A0545D">
        <w:rPr>
          <w:rFonts w:ascii="Calibri" w:hAnsi="Calibri"/>
        </w:rPr>
        <w:t>, w szczególności</w:t>
      </w:r>
      <w:r w:rsidRPr="00D94FA2">
        <w:rPr>
          <w:rFonts w:ascii="Calibri" w:hAnsi="Calibri"/>
        </w:rPr>
        <w:t xml:space="preserve"> na podstawie Ustawy PWP lub jako program</w:t>
      </w:r>
      <w:r w:rsidR="00BE2E74" w:rsidRPr="00D94FA2">
        <w:rPr>
          <w:rFonts w:ascii="Calibri" w:hAnsi="Calibri"/>
        </w:rPr>
        <w:t>y</w:t>
      </w:r>
      <w:r w:rsidRPr="00D94FA2">
        <w:rPr>
          <w:rFonts w:ascii="Calibri" w:hAnsi="Calibri"/>
        </w:rPr>
        <w:t xml:space="preserve"> komputerowe. W skład Komponentu Technologicznego nie mogą wchodzić Wyniki Prac B+R stanowiące </w:t>
      </w:r>
      <w:r w:rsidR="00D26423">
        <w:rPr>
          <w:rFonts w:ascii="Calibri" w:hAnsi="Calibri"/>
        </w:rPr>
        <w:t xml:space="preserve">innowacje procesowe ani treści tworzących elementy wskazanej w Załączniku nr 4 do Regulaminu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4D2F9B" w:rsidRPr="00D94FA2">
        <w:rPr>
          <w:rFonts w:ascii="Calibri" w:hAnsi="Calibri"/>
        </w:rPr>
        <w:t>;</w:t>
      </w:r>
    </w:p>
    <w:p w14:paraId="2EB9ADBB" w14:textId="6E1A814D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przypisanie danego elementu Rozwiązania do Komponentu Procesowego albo Komponentu Technologicznego jest dokonywane przez Wykonawcę, w ramach Wniosku, wedle jego oceny, lecz ze skutkami określonymi w dokumentacji Przedsięwzięcia;</w:t>
      </w:r>
    </w:p>
    <w:p w14:paraId="774BF154" w14:textId="26AFB3A8" w:rsidR="007C5625" w:rsidRPr="00D94FA2" w:rsidRDefault="006C56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C9470A">
        <w:rPr>
          <w:rFonts w:ascii="Calibri" w:eastAsia="Calibri" w:hAnsi="Calibri" w:cs="Calibri"/>
        </w:rPr>
        <w:t xml:space="preserve">każdy </w:t>
      </w:r>
      <w:r w:rsidR="00272E9F" w:rsidRPr="00C9470A">
        <w:rPr>
          <w:rFonts w:ascii="Calibri" w:eastAsia="Calibri" w:hAnsi="Calibri" w:cs="Calibri"/>
        </w:rPr>
        <w:t>W</w:t>
      </w:r>
      <w:r w:rsidR="007C5625" w:rsidRPr="00C9470A">
        <w:rPr>
          <w:rFonts w:ascii="Calibri" w:eastAsia="Calibri" w:hAnsi="Calibri" w:cs="Calibri"/>
        </w:rPr>
        <w:t>niosek</w:t>
      </w:r>
      <w:r w:rsidR="007C5625" w:rsidRPr="00D94FA2">
        <w:rPr>
          <w:rFonts w:ascii="Calibri" w:hAnsi="Calibri"/>
        </w:rPr>
        <w:t xml:space="preserve"> musi zawierać Rozwiązanie w zakresie obejmującym co najmniej Komponent Procesowy;</w:t>
      </w:r>
    </w:p>
    <w:p w14:paraId="3FF2541C" w14:textId="7F9E69D9" w:rsidR="00350D56" w:rsidRPr="00D94FA2" w:rsidRDefault="00350D5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jeśli Wykonawca nie przypisał elementu Rozwiązania do zakresu Komponentu Technologicznego</w:t>
      </w:r>
      <w:r w:rsidR="002740D7" w:rsidRPr="00D94FA2">
        <w:rPr>
          <w:rFonts w:ascii="Calibri" w:hAnsi="Calibri"/>
        </w:rPr>
        <w:t xml:space="preserve"> w ramach Wniosku</w:t>
      </w:r>
      <w:r w:rsidRPr="00D94FA2">
        <w:rPr>
          <w:rFonts w:ascii="Calibri" w:hAnsi="Calibri"/>
        </w:rPr>
        <w:t xml:space="preserve">, przyjmuje się, że </w:t>
      </w:r>
      <w:r w:rsidR="002740D7" w:rsidRPr="00D94FA2">
        <w:rPr>
          <w:rFonts w:ascii="Calibri" w:hAnsi="Calibri"/>
        </w:rPr>
        <w:t xml:space="preserve">w danym zakresie Wyniki Prac B+R </w:t>
      </w:r>
      <w:r w:rsidRPr="00D94FA2">
        <w:rPr>
          <w:rFonts w:ascii="Calibri" w:hAnsi="Calibri"/>
        </w:rPr>
        <w:t>są zawsze przypisane do Komponentu Procesowego</w:t>
      </w:r>
      <w:r w:rsidR="002740D7" w:rsidRPr="00D94FA2">
        <w:rPr>
          <w:rFonts w:ascii="Calibri" w:hAnsi="Calibri"/>
        </w:rPr>
        <w:t>, z</w:t>
      </w:r>
      <w:r w:rsidR="00381B80">
        <w:rPr>
          <w:rFonts w:ascii="Calibri" w:hAnsi="Calibri"/>
        </w:rPr>
        <w:t>e</w:t>
      </w:r>
      <w:r w:rsidR="002740D7" w:rsidRPr="00D94FA2">
        <w:rPr>
          <w:rFonts w:ascii="Calibri" w:hAnsi="Calibri"/>
        </w:rPr>
        <w:t xml:space="preserve"> wszelkimi skutkami związanymi z tym charakterem</w:t>
      </w:r>
      <w:r w:rsidR="00106EDB" w:rsidRPr="00C9470A">
        <w:rPr>
          <w:rFonts w:ascii="Calibri" w:eastAsia="Calibri" w:hAnsi="Calibri" w:cs="Calibri"/>
        </w:rPr>
        <w:t>. Dla usunięcia ewentualnych wątpliwości: elementy Rozwiązania posiadające tzw. zdolność patentową (lub ochronną) lub stanowiące szczególny rodzaj utworów mogą być przypisane przez Wnioskodawcę do Komponentu Procesowego</w:t>
      </w:r>
      <w:r w:rsidRPr="00D94FA2">
        <w:rPr>
          <w:rFonts w:ascii="Calibri" w:hAnsi="Calibri"/>
        </w:rPr>
        <w:t>;</w:t>
      </w:r>
    </w:p>
    <w:p w14:paraId="7D7CAFF6" w14:textId="276D5807" w:rsidR="004D2F9B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s</w:t>
      </w:r>
      <w:r w:rsidR="004D2F9B" w:rsidRPr="00D94FA2">
        <w:rPr>
          <w:rFonts w:ascii="Calibri" w:hAnsi="Calibri"/>
        </w:rPr>
        <w:t xml:space="preserve">tworzenie Komponentu Technologicznego jest fakultatywne co oznacza, że każdy Uczestnik Przedsięwzięcia w ramach </w:t>
      </w:r>
      <w:r w:rsidR="00C70E3E" w:rsidRPr="00D94FA2">
        <w:rPr>
          <w:rFonts w:ascii="Calibri" w:hAnsi="Calibri"/>
        </w:rPr>
        <w:t>wniosku przedstawia Komponent Procesowy i może</w:t>
      </w:r>
      <w:r w:rsidR="00106EDB" w:rsidRPr="00C9470A">
        <w:rPr>
          <w:rFonts w:ascii="Calibri" w:eastAsia="Calibri" w:hAnsi="Calibri" w:cs="Calibri"/>
        </w:rPr>
        <w:t>, ale nie musi,</w:t>
      </w:r>
      <w:r w:rsidR="00C70E3E" w:rsidRPr="00D94FA2">
        <w:rPr>
          <w:rFonts w:ascii="Calibri" w:hAnsi="Calibri"/>
        </w:rPr>
        <w:t xml:space="preserve"> uwzględnić Komponent Technologiczny. Wniosek nie może zawierać Rozwiązania składającego się wyłącznie z Komponentu Technologicznego;</w:t>
      </w:r>
    </w:p>
    <w:p w14:paraId="51CAB9D7" w14:textId="17BC84A6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Uczestnik Przedsięwzięcia dysponuje jednym limitem </w:t>
      </w:r>
      <w:r w:rsidR="00350D56" w:rsidRPr="00D94FA2">
        <w:rPr>
          <w:rFonts w:ascii="Calibri" w:hAnsi="Calibri"/>
        </w:rPr>
        <w:t xml:space="preserve">wynagrodzenia określonym w Rozdziale </w:t>
      </w:r>
      <w:r w:rsidR="00BE2E74" w:rsidRPr="00D94FA2">
        <w:rPr>
          <w:rFonts w:ascii="Calibri" w:hAnsi="Calibri"/>
        </w:rPr>
        <w:t>dla obu Komponentów</w:t>
      </w:r>
      <w:r w:rsidR="00350D56" w:rsidRPr="00D94FA2">
        <w:rPr>
          <w:rFonts w:ascii="Calibri" w:hAnsi="Calibri"/>
        </w:rPr>
        <w:t xml:space="preserve">, lecz w ramach wniosku wskazuje odrębnie ofertę wynagrodzenia na każdy z </w:t>
      </w:r>
      <w:r w:rsidR="00BE2E74" w:rsidRPr="00D94FA2">
        <w:rPr>
          <w:rFonts w:ascii="Calibri" w:hAnsi="Calibri"/>
        </w:rPr>
        <w:t>nich</w:t>
      </w:r>
      <w:r w:rsidR="00350D56" w:rsidRPr="00D94FA2">
        <w:rPr>
          <w:rFonts w:ascii="Calibri" w:hAnsi="Calibri"/>
        </w:rPr>
        <w:t>;</w:t>
      </w:r>
    </w:p>
    <w:p w14:paraId="671AF6EB" w14:textId="69FFE969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Komponent Procesowy i Komponent Technologiczny na potrzeby oceny zarówno </w:t>
      </w:r>
      <w:r w:rsidR="00E126F6" w:rsidRPr="00D94FA2">
        <w:rPr>
          <w:rFonts w:ascii="Calibri" w:hAnsi="Calibri"/>
        </w:rPr>
        <w:t>W</w:t>
      </w:r>
      <w:r w:rsidRPr="00D94FA2">
        <w:rPr>
          <w:rFonts w:ascii="Calibri" w:hAnsi="Calibri"/>
        </w:rPr>
        <w:t>niosku jak i późniejszych Wyników Prac Etapu są traktowane jako integralne elementy Rozwiązania</w:t>
      </w:r>
      <w:r w:rsidR="00E126F6" w:rsidRPr="00D94FA2">
        <w:rPr>
          <w:rFonts w:ascii="Calibri" w:hAnsi="Calibri"/>
        </w:rPr>
        <w:t xml:space="preserve"> podlegające wspólnej ocenie</w:t>
      </w:r>
      <w:r w:rsidRPr="00D94FA2">
        <w:rPr>
          <w:rFonts w:ascii="Calibri" w:hAnsi="Calibri"/>
        </w:rPr>
        <w:t>.</w:t>
      </w:r>
    </w:p>
    <w:p w14:paraId="52C6D8E1" w14:textId="7D2AF231" w:rsidR="007C5625" w:rsidRPr="00D94FA2" w:rsidRDefault="007C562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Zasady ogólne dotyczące praw własności intelektualnej</w:t>
      </w:r>
      <w:r w:rsidRPr="00D94FA2">
        <w:rPr>
          <w:rFonts w:ascii="Calibri" w:hAnsi="Calibri"/>
        </w:rPr>
        <w:t xml:space="preserve">] Na warunkach szczegółowo </w:t>
      </w:r>
      <w:r w:rsidR="00556B34" w:rsidRPr="00D94FA2">
        <w:rPr>
          <w:rFonts w:ascii="Calibri" w:hAnsi="Calibri"/>
        </w:rPr>
        <w:t>wyjaśnionych</w:t>
      </w:r>
      <w:r w:rsidRPr="00D94FA2">
        <w:rPr>
          <w:rFonts w:ascii="Calibri" w:hAnsi="Calibri"/>
        </w:rPr>
        <w:t xml:space="preserve"> w Umowie:</w:t>
      </w:r>
    </w:p>
    <w:p w14:paraId="3CC12C95" w14:textId="75001C83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Uczestnicy Przedsięwzięcia pozostają podmiotami wyłącznie uprawnionymi do praw własności intelektualnej powstały</w:t>
      </w:r>
      <w:r w:rsidR="00556B34" w:rsidRPr="00D94FA2">
        <w:rPr>
          <w:rFonts w:ascii="Calibri" w:hAnsi="Calibri"/>
        </w:rPr>
        <w:t>ch</w:t>
      </w:r>
      <w:r w:rsidRPr="00D94FA2">
        <w:rPr>
          <w:rFonts w:ascii="Calibri" w:hAnsi="Calibri"/>
        </w:rPr>
        <w:t xml:space="preserve"> przed zawarciem Umowy, z których korzystają na potrzeby stworzenia Rozwiązania (</w:t>
      </w:r>
      <w:proofErr w:type="spellStart"/>
      <w:r w:rsidRPr="00D94FA2">
        <w:rPr>
          <w:rFonts w:ascii="Calibri" w:hAnsi="Calibri"/>
        </w:rPr>
        <w:t>Background</w:t>
      </w:r>
      <w:proofErr w:type="spellEnd"/>
      <w:r w:rsidRPr="00D94FA2">
        <w:rPr>
          <w:rFonts w:ascii="Calibri" w:hAnsi="Calibri"/>
        </w:rPr>
        <w:t xml:space="preserve"> IP),</w:t>
      </w:r>
    </w:p>
    <w:p w14:paraId="6D03DDFD" w14:textId="7C625208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w zakresie efektów usług badawczo-rozwojowych świadczonych w ramach Przedsięwzięcia (Wyników Prac B+R):</w:t>
      </w:r>
    </w:p>
    <w:p w14:paraId="62F1EBA6" w14:textId="4E912866" w:rsidR="007C5625" w:rsidRPr="00D94FA2" w:rsidRDefault="00350D56" w:rsidP="00E467D7">
      <w:pPr>
        <w:pStyle w:val="Akapitzlist"/>
        <w:numPr>
          <w:ilvl w:val="2"/>
          <w:numId w:val="32"/>
        </w:numPr>
        <w:spacing w:after="0" w:line="240" w:lineRule="auto"/>
        <w:ind w:left="1418" w:hanging="317"/>
        <w:jc w:val="both"/>
        <w:rPr>
          <w:rFonts w:ascii="Calibri" w:hAnsi="Calibri"/>
        </w:rPr>
      </w:pPr>
      <w:r w:rsidRPr="28F624AC">
        <w:rPr>
          <w:rFonts w:ascii="Calibri" w:hAnsi="Calibri"/>
        </w:rPr>
        <w:t xml:space="preserve">Wyniki Prac B+R w ramach Komponentu Procesowego </w:t>
      </w:r>
      <w:r>
        <w:t xml:space="preserve">w zakresie </w:t>
      </w:r>
      <w:r w:rsidR="00031D48">
        <w:t xml:space="preserve">stanowiącym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031D48">
        <w:t>,</w:t>
      </w:r>
      <w:r w:rsidR="00D4116E">
        <w:t xml:space="preserve"> </w:t>
      </w:r>
      <w:r>
        <w:t>są upubliczniane w sposób umożliwiający wszystkim uczestnikom obrotu odtworzenie</w:t>
      </w:r>
      <w:r w:rsidR="00556B34">
        <w:t xml:space="preserve"> Rozwiązania w zakresie </w:t>
      </w:r>
      <w:r w:rsidR="005F4D45">
        <w:t>ww. rekomendacji</w:t>
      </w:r>
      <w:r>
        <w:t>, a w pozostałym zakresie są przez Uczestników Przedsięwzięcia w pełni przenoszone na NCBR;</w:t>
      </w:r>
    </w:p>
    <w:p w14:paraId="379FBAC4" w14:textId="1EAD46EF" w:rsidR="00350D56" w:rsidRPr="00D94FA2" w:rsidRDefault="00350D56" w:rsidP="00E467D7">
      <w:pPr>
        <w:pStyle w:val="Akapitzlist"/>
        <w:numPr>
          <w:ilvl w:val="2"/>
          <w:numId w:val="32"/>
        </w:numPr>
        <w:spacing w:after="0" w:line="240" w:lineRule="auto"/>
        <w:ind w:left="1418" w:hanging="317"/>
        <w:jc w:val="both"/>
        <w:rPr>
          <w:rFonts w:ascii="Calibri" w:hAnsi="Calibri"/>
        </w:rPr>
      </w:pPr>
      <w:r w:rsidRPr="00D94FA2">
        <w:t>Wyniki Prac B+R w ramach Komponentu Technologicznego w zakresie</w:t>
      </w:r>
      <w:r w:rsidR="00556B34" w:rsidRPr="00D94FA2">
        <w:t>,</w:t>
      </w:r>
      <w:r w:rsidRPr="00D94FA2">
        <w:t xml:space="preserve"> w jakim stanowią przedmiot praw własności intelektualnej pozostają </w:t>
      </w:r>
      <w:r w:rsidR="00556B34" w:rsidRPr="00D94FA2">
        <w:t xml:space="preserve">przedmiotem </w:t>
      </w:r>
      <w:r w:rsidRPr="00D94FA2">
        <w:t xml:space="preserve">praw Uczestnika Przedsięwzięcia. </w:t>
      </w:r>
      <w:r w:rsidR="00556B34" w:rsidRPr="00D94FA2">
        <w:t xml:space="preserve">W zakresie Komponentu Technologicznego </w:t>
      </w:r>
      <w:r w:rsidRPr="00D94FA2">
        <w:t>Uczestnik Przedsięwzięcia może wybrać jeden z dwóch wariantów dotyczących praw własności intelektualnej:</w:t>
      </w:r>
    </w:p>
    <w:p w14:paraId="0CBAFA8B" w14:textId="4B62BC4B" w:rsidR="00350D56" w:rsidRPr="00D94FA2" w:rsidRDefault="005F4D45" w:rsidP="00E467D7">
      <w:pPr>
        <w:pStyle w:val="Akapitzlist"/>
        <w:numPr>
          <w:ilvl w:val="3"/>
          <w:numId w:val="32"/>
        </w:numPr>
        <w:spacing w:after="0" w:line="240" w:lineRule="auto"/>
        <w:ind w:left="1701" w:hanging="218"/>
        <w:jc w:val="both"/>
        <w:rPr>
          <w:rFonts w:ascii="Calibri" w:hAnsi="Calibri"/>
        </w:rPr>
      </w:pPr>
      <w:r w:rsidRPr="00D94FA2">
        <w:t>P</w:t>
      </w:r>
      <w:r w:rsidR="00350D56" w:rsidRPr="00D94FA2">
        <w:t>odstawowy</w:t>
      </w:r>
      <w:r>
        <w:t>, zwany Wariantem A</w:t>
      </w:r>
      <w:r w:rsidR="00350D56" w:rsidRPr="00D94FA2">
        <w:t xml:space="preserve">, w którym Uczestnik Przedsięwzięcia na zasadach określonych udziela w Umowie na rzecz NCBR niewyłącznej licencji na korzystanie z Wyników Prac B+R (tj. z wyłączeniem przedmiotów </w:t>
      </w:r>
      <w:proofErr w:type="spellStart"/>
      <w:r w:rsidR="00350D56" w:rsidRPr="00D94FA2">
        <w:t>Background</w:t>
      </w:r>
      <w:proofErr w:type="spellEnd"/>
      <w:r w:rsidR="00350D56" w:rsidRPr="00D94FA2">
        <w:t xml:space="preserve"> IP, za wyjątkiem prawa do korzystania z nich na potrzeby oceny Wyników Prac Etapu), jest zobowiązany do przekazywania NCBR udziału w Przychodach z Komercjalizacji Wyników Prac B+R oraz Technologii </w:t>
      </w:r>
      <w:r w:rsidR="00272E9F" w:rsidRPr="00C9470A">
        <w:rPr>
          <w:rFonts w:cstheme="majorBidi"/>
        </w:rPr>
        <w:t>Z</w:t>
      </w:r>
      <w:r w:rsidR="00350D56" w:rsidRPr="00C9470A">
        <w:rPr>
          <w:rFonts w:cstheme="majorBidi"/>
        </w:rPr>
        <w:t>ależnych</w:t>
      </w:r>
      <w:r w:rsidR="00350D56" w:rsidRPr="00D94FA2">
        <w:t xml:space="preserve"> oraz jest zobowiązany do udzielania, na zasadach rynkowych, niewyłącznych licencji podmiotom trzecim</w:t>
      </w:r>
      <w:r w:rsidR="0071441D" w:rsidRPr="00D94FA2">
        <w:t>. Wariant podstawowy przewiduje uprawnienie NCBR do niezależnej, przy ograniczeniu w Umowie przypadków i zakresu działania NCBR, komercjalizacji Rozwiązania bez bezpośredniego udziału Uczestnika Przedsięwzięcia, który je opracował;</w:t>
      </w:r>
    </w:p>
    <w:p w14:paraId="25D8E52B" w14:textId="1D1D668B" w:rsidR="00350D56" w:rsidRPr="00D94FA2" w:rsidRDefault="00350D56" w:rsidP="00E467D7">
      <w:pPr>
        <w:pStyle w:val="Akapitzlist"/>
        <w:numPr>
          <w:ilvl w:val="3"/>
          <w:numId w:val="32"/>
        </w:numPr>
        <w:spacing w:after="0" w:line="240" w:lineRule="auto"/>
        <w:ind w:left="1701" w:hanging="218"/>
        <w:jc w:val="both"/>
        <w:rPr>
          <w:rFonts w:ascii="Calibri" w:hAnsi="Calibri"/>
        </w:rPr>
      </w:pPr>
      <w:r w:rsidRPr="00D94FA2">
        <w:t>Wariant B, gdzie tak długo, jak Uczestnik Przedsięwzięcia realizuje proaktywny Plan Komercjalizacji</w:t>
      </w:r>
      <w:r w:rsidR="00556B34" w:rsidRPr="00D94FA2">
        <w:t xml:space="preserve"> pewne elementy wariantu podstawowego, w tym udzielenie licencji NCBR i komercjalizacja Komponentu Technologicznego, są zawieszone</w:t>
      </w:r>
      <w:r w:rsidRPr="00D94FA2">
        <w:t>.</w:t>
      </w:r>
    </w:p>
    <w:p w14:paraId="1E5747A0" w14:textId="706A4E0A" w:rsidR="000F2D70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Wynagrodzenie</w:t>
      </w:r>
      <w:r w:rsidRPr="00D94FA2">
        <w:t xml:space="preserve">] Uczestnicy Przedsięwzięcia wykonują określone Umową usługi i świadczenia za wynagrodzeniem, które obejmuje również wynagrodzenie za </w:t>
      </w:r>
      <w:r w:rsidR="00EF1F78" w:rsidRPr="00D94FA2">
        <w:t xml:space="preserve">przeniesienie na NCBR praw własności intelektualnej do Rozwiązania w zakresie Komponentu Procesowego oraz </w:t>
      </w:r>
      <w:r w:rsidRPr="00D94FA2">
        <w:t xml:space="preserve">udzielenie </w:t>
      </w:r>
      <w:r w:rsidR="00A46C56" w:rsidRPr="00C9470A">
        <w:rPr>
          <w:rFonts w:cstheme="majorHAnsi"/>
        </w:rPr>
        <w:t xml:space="preserve">niewyłącznej </w:t>
      </w:r>
      <w:r w:rsidRPr="00D94FA2">
        <w:t xml:space="preserve">licencji na korzystanie z </w:t>
      </w:r>
      <w:r w:rsidR="00EF1F78" w:rsidRPr="00D94FA2">
        <w:t xml:space="preserve">Rozwiązania w zakresie Komponentu Technologicznego </w:t>
      </w:r>
      <w:r w:rsidRPr="00D94FA2">
        <w:t>w ograniczonym zakresie przez NCBR</w:t>
      </w:r>
      <w:bookmarkStart w:id="44" w:name="_Hlk53778513"/>
      <w:r w:rsidR="006763C2" w:rsidRPr="00D94FA2">
        <w:t xml:space="preserve">, z zastrzeżeniem tzw. </w:t>
      </w:r>
      <w:r w:rsidR="006763C2" w:rsidRPr="00C9470A">
        <w:rPr>
          <w:rFonts w:cstheme="majorHAnsi"/>
        </w:rPr>
        <w:t>Wariantu B</w:t>
      </w:r>
      <w:bookmarkEnd w:id="44"/>
      <w:r w:rsidR="00C947E2">
        <w:rPr>
          <w:rFonts w:cstheme="majorHAnsi"/>
        </w:rPr>
        <w:t xml:space="preserve">. W ramach wynagrodzenia za realizację usług badawczo-rozwojowych w Etapie I </w:t>
      </w:r>
      <w:proofErr w:type="spellStart"/>
      <w:r w:rsidR="00C947E2">
        <w:rPr>
          <w:rFonts w:cstheme="majorHAnsi"/>
        </w:rPr>
        <w:t>i</w:t>
      </w:r>
      <w:proofErr w:type="spellEnd"/>
      <w:r w:rsidR="00C947E2">
        <w:rPr>
          <w:rFonts w:cstheme="majorHAnsi"/>
        </w:rPr>
        <w:t xml:space="preserve"> Etapie II Wykonawca jest zobowiązany, bez prawa do odrębnego wynagrodzenia,</w:t>
      </w:r>
      <w:r w:rsidR="00C9470A" w:rsidRPr="00C9470A">
        <w:rPr>
          <w:rFonts w:cstheme="majorHAnsi"/>
        </w:rPr>
        <w:t xml:space="preserve"> także </w:t>
      </w:r>
      <w:r w:rsidR="00C947E2">
        <w:rPr>
          <w:rFonts w:cstheme="majorHAnsi"/>
        </w:rPr>
        <w:t xml:space="preserve">do </w:t>
      </w:r>
      <w:r w:rsidR="00C9470A" w:rsidRPr="00C9470A">
        <w:rPr>
          <w:rFonts w:cstheme="majorHAnsi"/>
        </w:rPr>
        <w:t>świadcze</w:t>
      </w:r>
      <w:r w:rsidR="00C947E2">
        <w:rPr>
          <w:rFonts w:cstheme="majorHAnsi"/>
        </w:rPr>
        <w:t xml:space="preserve">ń pobocznych mających </w:t>
      </w:r>
      <w:r w:rsidR="00C9470A" w:rsidRPr="00C9470A">
        <w:rPr>
          <w:rFonts w:cstheme="majorHAnsi"/>
        </w:rPr>
        <w:t>miejsce po zakończeniu prac badawczo-rozwojowych</w:t>
      </w:r>
      <w:r w:rsidR="00C947E2">
        <w:rPr>
          <w:rFonts w:cstheme="majorHAnsi"/>
        </w:rPr>
        <w:t xml:space="preserve"> w ramach Etapu III</w:t>
      </w:r>
      <w:r w:rsidRPr="00C9470A">
        <w:rPr>
          <w:rFonts w:cstheme="majorHAnsi"/>
        </w:rPr>
        <w:t>.</w:t>
      </w:r>
      <w:r w:rsidRPr="00D94FA2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="00C947E2">
        <w:t>, z zastrzeżeniem prawa opcji</w:t>
      </w:r>
      <w:r w:rsidRPr="00D94FA2">
        <w:t>.</w:t>
      </w:r>
      <w:r w:rsidR="00F84C9D" w:rsidRPr="00D94FA2">
        <w:t xml:space="preserve"> 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D94FA2">
        <w:t xml:space="preserve"> jak również to, że </w:t>
      </w:r>
      <w:r w:rsidR="00C9470A" w:rsidRPr="00C9470A">
        <w:rPr>
          <w:rFonts w:cstheme="majorHAnsi"/>
        </w:rPr>
        <w:t xml:space="preserve">NCBR </w:t>
      </w:r>
      <w:r w:rsidR="00330F36" w:rsidRPr="00D94FA2">
        <w:t xml:space="preserve">nie nabywa </w:t>
      </w:r>
      <w:r w:rsidR="00330F36" w:rsidRPr="00C9470A">
        <w:rPr>
          <w:rFonts w:cstheme="majorHAnsi"/>
        </w:rPr>
        <w:t>praw</w:t>
      </w:r>
      <w:r w:rsidR="00C9470A" w:rsidRPr="00C9470A">
        <w:rPr>
          <w:rFonts w:cstheme="majorHAnsi"/>
        </w:rPr>
        <w:t xml:space="preserve">a własności ani obligacyjnych </w:t>
      </w:r>
      <w:r w:rsidR="00C9470A" w:rsidRPr="00D94FA2">
        <w:t>praw do</w:t>
      </w:r>
      <w:r w:rsidR="00C9470A" w:rsidRPr="00C9470A">
        <w:rPr>
          <w:rFonts w:cstheme="majorHAnsi"/>
        </w:rPr>
        <w:t xml:space="preserve"> korzystania z</w:t>
      </w:r>
      <w:r w:rsidR="00330F36" w:rsidRPr="00D94FA2">
        <w:t xml:space="preserve"> Demonstratora Technologii</w:t>
      </w:r>
      <w:r w:rsidR="00F84C9D" w:rsidRPr="00D94FA2">
        <w:t>.</w:t>
      </w:r>
    </w:p>
    <w:p w14:paraId="66D2D1E0" w14:textId="6B9706FC" w:rsidR="009D2EE7" w:rsidRPr="00823A14" w:rsidRDefault="009D2EE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823A14">
        <w:t>[</w:t>
      </w:r>
      <w:r w:rsidRPr="00823A14">
        <w:rPr>
          <w:b/>
          <w:bCs/>
        </w:rPr>
        <w:t xml:space="preserve">Opcja: </w:t>
      </w:r>
      <w:bookmarkStart w:id="45" w:name="_Hlk69124950"/>
      <w:r w:rsidR="00A12C19" w:rsidRPr="00823A14">
        <w:rPr>
          <w:b/>
          <w:bCs/>
        </w:rPr>
        <w:t xml:space="preserve">dodatkowe </w:t>
      </w:r>
      <w:r w:rsidRPr="00823A14">
        <w:rPr>
          <w:b/>
          <w:bCs/>
        </w:rPr>
        <w:t xml:space="preserve">wynagrodzenie </w:t>
      </w:r>
      <w:r w:rsidR="001F2335" w:rsidRPr="00823A14">
        <w:rPr>
          <w:b/>
          <w:bCs/>
        </w:rPr>
        <w:t>stymulujące</w:t>
      </w:r>
      <w:bookmarkEnd w:id="45"/>
      <w:r w:rsidRPr="00823A14">
        <w:t xml:space="preserve">] </w:t>
      </w:r>
      <w:bookmarkStart w:id="46" w:name="_Hlk68992494"/>
      <w:bookmarkStart w:id="47" w:name="_Hlk68987824"/>
      <w:r w:rsidR="002949DF" w:rsidRPr="00823A14">
        <w:t xml:space="preserve">NCBR jest uprawniony do skorzystania z prawa opcji polegającego na ustanowieniu w trakcie trwania Umowy i określeniu wysokości dodatkowego </w:t>
      </w:r>
      <w:r w:rsidR="001F2335" w:rsidRPr="00823A14">
        <w:t xml:space="preserve">(przekraczającego </w:t>
      </w:r>
      <w:r w:rsidR="001C71B3" w:rsidRPr="00823A14">
        <w:t xml:space="preserve">limit określony w Rozdziale X dla Etapu II) </w:t>
      </w:r>
      <w:r w:rsidR="002949DF" w:rsidRPr="00823A14">
        <w:t xml:space="preserve">wynagrodzenia </w:t>
      </w:r>
      <w:r w:rsidR="001C71B3" w:rsidRPr="00823A14">
        <w:t>stymulującego</w:t>
      </w:r>
      <w:bookmarkEnd w:id="46"/>
      <w:r w:rsidR="001C71B3" w:rsidRPr="00823A14">
        <w:t xml:space="preserve"> za </w:t>
      </w:r>
      <w:r w:rsidR="004D6DFB" w:rsidRPr="00823A14">
        <w:t xml:space="preserve">dodatkowe </w:t>
      </w:r>
      <w:r w:rsidR="001C71B3" w:rsidRPr="00823A14">
        <w:t xml:space="preserve">podniesienie </w:t>
      </w:r>
      <w:r w:rsidR="004D6DFB" w:rsidRPr="00823A14">
        <w:t>parametrów Rozwiązania w zakresie Wymagań Konkursowych lub Jakościowych</w:t>
      </w:r>
      <w:r w:rsidR="00823A14" w:rsidRPr="00823A14">
        <w:t>,</w:t>
      </w:r>
      <w:r w:rsidR="004D6DFB" w:rsidRPr="00823A14">
        <w:t xml:space="preserve"> względem Wniosku</w:t>
      </w:r>
      <w:r w:rsidR="00DD6162" w:rsidRPr="00823A14">
        <w:t xml:space="preserve">. </w:t>
      </w:r>
      <w:bookmarkEnd w:id="47"/>
      <w:r w:rsidR="00D04CE6" w:rsidRPr="00823A14">
        <w:t xml:space="preserve">Szczegółowe warunki skorzystania z prawa opcji określa </w:t>
      </w:r>
      <w:r w:rsidR="0009138A" w:rsidRPr="00823A14">
        <w:t xml:space="preserve">ART. 3 </w:t>
      </w:r>
      <w:r w:rsidR="00D04CE6" w:rsidRPr="00823A14">
        <w:t>Umow</w:t>
      </w:r>
      <w:r w:rsidR="001C71B3" w:rsidRPr="00823A14">
        <w:t>y</w:t>
      </w:r>
      <w:r w:rsidR="00D04CE6" w:rsidRPr="00823A14">
        <w:t>.</w:t>
      </w:r>
    </w:p>
    <w:p w14:paraId="564D436B" w14:textId="591B9261" w:rsidR="00A532B4" w:rsidRPr="00D94FA2" w:rsidRDefault="00AC62D6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Ogólny przebieg Przedsięwzięcia</w:t>
      </w:r>
      <w:r>
        <w:t xml:space="preserve">] W ramach </w:t>
      </w:r>
      <w:r w:rsidR="00815E55">
        <w:t xml:space="preserve">Postępowania </w:t>
      </w:r>
      <w:r>
        <w:t>w oparciu o uzyskane Wnioski</w:t>
      </w:r>
      <w:r w:rsidR="00815E55">
        <w:t xml:space="preserve"> i w celu zawarcia umów z Uczestnikami Przedsięwzięcia, NCBR przeprowadzi wybór </w:t>
      </w:r>
      <w:r>
        <w:t xml:space="preserve">poprawnych formalnie </w:t>
      </w:r>
      <w:r w:rsidR="00EF1F78">
        <w:t>ofert</w:t>
      </w:r>
      <w:r>
        <w:t xml:space="preserve"> Wnioskodawców, które spełniają </w:t>
      </w:r>
      <w:r w:rsidR="00A532B4">
        <w:t>wymagane</w:t>
      </w:r>
      <w:r>
        <w:t xml:space="preserve"> w poniższej dokumentacji </w:t>
      </w:r>
      <w:r w:rsidR="6FA4B80B">
        <w:t>Wymagania</w:t>
      </w:r>
      <w:r w:rsidR="00391EA0">
        <w:t xml:space="preserve"> </w:t>
      </w:r>
      <w:r w:rsidR="00FF2229">
        <w:t>Obligatoryjne</w:t>
      </w:r>
      <w:r>
        <w:t xml:space="preserve">, a w przypadku większej niż </w:t>
      </w:r>
      <w:r w:rsidR="00D21F7C">
        <w:t xml:space="preserve">dopuszczana do zawarcia Umowy liczby Wnioskodawców </w:t>
      </w:r>
      <w:r>
        <w:t xml:space="preserve">– </w:t>
      </w:r>
      <w:r w:rsidR="00964799">
        <w:t>dokonają wyboru takich Wniosków</w:t>
      </w:r>
      <w:r w:rsidR="00A532B4">
        <w:t>,</w:t>
      </w:r>
      <w:r w:rsidR="00964799">
        <w:t xml:space="preserve"> które </w:t>
      </w:r>
      <w:r>
        <w:t xml:space="preserve">w najlepszy sposób spełniają </w:t>
      </w:r>
      <w:r w:rsidR="6FA4B80B">
        <w:t>Wymagania</w:t>
      </w:r>
      <w:r w:rsidR="00391EA0">
        <w:t xml:space="preserve"> Konkursowe</w:t>
      </w:r>
      <w:r w:rsidR="00A12C19">
        <w:t xml:space="preserve"> i </w:t>
      </w:r>
      <w:r w:rsidR="6FA4B80B">
        <w:t>Wymagania</w:t>
      </w:r>
      <w:r w:rsidR="00391EA0">
        <w:t xml:space="preserve"> Jakościowe</w:t>
      </w:r>
      <w:r>
        <w:t xml:space="preserve">. Następnie NCBR zawrze z wybranymi Wnioskodawcami </w:t>
      </w:r>
      <w:r w:rsidR="00051E84">
        <w:t xml:space="preserve">(w </w:t>
      </w:r>
      <w:r w:rsidR="00815E55">
        <w:t xml:space="preserve">łącznej </w:t>
      </w:r>
      <w:r w:rsidR="00051E84">
        <w:t xml:space="preserve">liczbie nie większej niż </w:t>
      </w:r>
      <w:r w:rsidR="00EF1F78">
        <w:t>10</w:t>
      </w:r>
      <w:r w:rsidR="00051E84">
        <w:t xml:space="preserve">) </w:t>
      </w:r>
      <w:r>
        <w:t xml:space="preserve">umowy na realizację przedmiotu zamówienia, z uwzględnieniem </w:t>
      </w:r>
      <w:r w:rsidR="00883867">
        <w:t xml:space="preserve">zasad dot. oceny Wniosków określonych w </w:t>
      </w:r>
      <w:r w:rsidR="216A9310">
        <w:t>Z</w:t>
      </w:r>
      <w:r w:rsidR="00A65A55">
        <w:t>ałączni</w:t>
      </w:r>
      <w:r w:rsidR="00883867">
        <w:t>ku nr 5 do Regulaminu</w:t>
      </w:r>
      <w:r>
        <w:t xml:space="preserve">. </w:t>
      </w:r>
      <w:bookmarkStart w:id="48" w:name="_Hlk53779771"/>
      <w:bookmarkEnd w:id="48"/>
    </w:p>
    <w:p w14:paraId="2E283E96" w14:textId="11CB7DCA" w:rsidR="00020F14" w:rsidRPr="00D94FA2" w:rsidRDefault="00AC62D6" w:rsidP="00EF1F78">
      <w:pPr>
        <w:pStyle w:val="Akapitzlist"/>
        <w:spacing w:after="0" w:line="240" w:lineRule="auto"/>
        <w:ind w:left="567"/>
        <w:jc w:val="both"/>
      </w:pPr>
      <w:r w:rsidRPr="00D94FA2">
        <w:t xml:space="preserve">Na podstawie umów Uczestnicy Przedsięwzięcia będą przygotowywać konkurencyjne jakościowo rozwiązania </w:t>
      </w:r>
      <w:r w:rsidR="00D21F7C" w:rsidRPr="00D94FA2">
        <w:t xml:space="preserve">dla </w:t>
      </w:r>
      <w:r w:rsidRPr="00D94FA2">
        <w:t xml:space="preserve">przedstawionego </w:t>
      </w:r>
      <w:r w:rsidR="00FF2229" w:rsidRPr="00D94FA2">
        <w:t xml:space="preserve">w dokumentacji Przedsięwzięcia </w:t>
      </w:r>
      <w:r w:rsidRPr="00D94FA2">
        <w:t xml:space="preserve">problemu badawczego, przy czym po wykonaniu </w:t>
      </w:r>
      <w:r w:rsidR="00D21F7C" w:rsidRPr="00D94FA2">
        <w:t xml:space="preserve">Etapu I </w:t>
      </w:r>
      <w:r w:rsidR="00FF2229" w:rsidRPr="00D94FA2">
        <w:t>Prac B+R</w:t>
      </w:r>
      <w:r w:rsidRPr="00D94FA2">
        <w:t xml:space="preserve">, </w:t>
      </w:r>
      <w:r w:rsidR="00FF2229" w:rsidRPr="00D94FA2">
        <w:t xml:space="preserve">wskutek prowadzonej przez NCBR Selekcji, </w:t>
      </w:r>
      <w:r w:rsidRPr="00D94FA2">
        <w:t>liczba Uczestników Przedsięwzięcia będzie redukowana</w:t>
      </w:r>
      <w:r w:rsidR="00762917" w:rsidRPr="00D94FA2">
        <w:t xml:space="preserve"> </w:t>
      </w:r>
      <w:r w:rsidRPr="00D94FA2">
        <w:t xml:space="preserve">w oparciu o </w:t>
      </w:r>
      <w:r w:rsidR="00815E55" w:rsidRPr="00D94FA2">
        <w:t xml:space="preserve">stosowane przez NCBR </w:t>
      </w:r>
      <w:r w:rsidR="76F799C4" w:rsidRPr="00D94FA2">
        <w:t>K</w:t>
      </w:r>
      <w:r w:rsidRPr="00D94FA2">
        <w:t xml:space="preserve">ryteria </w:t>
      </w:r>
      <w:r w:rsidR="00391EA0" w:rsidRPr="00D94FA2">
        <w:t>merytoryczne</w:t>
      </w:r>
      <w:r w:rsidR="00815E55" w:rsidRPr="00D94FA2">
        <w:t>,</w:t>
      </w:r>
      <w:r w:rsidRPr="00D94FA2">
        <w:t xml:space="preserve"> wskutek zestawienia ich Wyników Prac B+R z </w:t>
      </w:r>
      <w:r w:rsidR="1960D85A" w:rsidRPr="00D94FA2">
        <w:t>Wymaganiami</w:t>
      </w:r>
      <w:r w:rsidRPr="00D94FA2">
        <w:t xml:space="preserve"> dokumentacji i sobą nawzajem. </w:t>
      </w:r>
    </w:p>
    <w:p w14:paraId="66B38EF3" w14:textId="07D2F43F" w:rsidR="00EF1F78" w:rsidRPr="00D94FA2" w:rsidRDefault="00020F14" w:rsidP="00EF1F78">
      <w:pPr>
        <w:pStyle w:val="Akapitzlist"/>
        <w:spacing w:after="0" w:line="240" w:lineRule="auto"/>
        <w:ind w:left="567"/>
        <w:jc w:val="both"/>
      </w:pPr>
      <w:r w:rsidRPr="00D94FA2">
        <w:t>Po zakończeniu części badawczo-rozwojowej Przedsięwzięcia</w:t>
      </w:r>
      <w:r w:rsidR="0082368B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82368B" w:rsidRPr="00C9470A">
        <w:rPr>
          <w:rFonts w:cstheme="majorBidi"/>
        </w:rPr>
        <w:t>obejmującej stworzenie Demonstratora,</w:t>
      </w:r>
      <w:r w:rsidRPr="00C9470A">
        <w:rPr>
          <w:rFonts w:cstheme="majorBidi"/>
        </w:rPr>
        <w:t xml:space="preserve"> nastąpi </w:t>
      </w:r>
      <w:r w:rsidR="008252C9">
        <w:rPr>
          <w:rFonts w:cstheme="majorBidi"/>
        </w:rPr>
        <w:t xml:space="preserve">Etap III, stanowiący okres </w:t>
      </w:r>
      <w:r w:rsidR="007163FF">
        <w:rPr>
          <w:rFonts w:cstheme="majorBidi"/>
        </w:rPr>
        <w:t>weryfikacji</w:t>
      </w:r>
      <w:r w:rsidR="008252C9">
        <w:rPr>
          <w:rFonts w:cstheme="majorBidi"/>
        </w:rPr>
        <w:t xml:space="preserve"> Rozwiązania</w:t>
      </w:r>
      <w:r w:rsidRPr="00D94FA2">
        <w:t>, w którym</w:t>
      </w:r>
      <w:r w:rsidR="006A0310" w:rsidRPr="00D94FA2">
        <w:t xml:space="preserve"> NCBR będzie </w:t>
      </w:r>
      <w:r w:rsidRPr="00D94FA2">
        <w:t xml:space="preserve">dodatkowo </w:t>
      </w:r>
      <w:r w:rsidR="006A0310" w:rsidRPr="00D94FA2">
        <w:t>weryfikować, czy Demonstrator stworzony przez określonego Uczestnika Przedsięwzięcia, osiągnął założone parametry efektywności oraz utrzymuje określone cechy</w:t>
      </w:r>
      <w:r w:rsidR="00187CC3">
        <w:t xml:space="preserve"> w perspektywie dwóch sezonów grzewczych</w:t>
      </w:r>
      <w:r w:rsidR="003D436B">
        <w:t>, a Wykonawca będzie ewentualnie podejmować czynności optymalizacyjne i naprawcze względem Demonstratora</w:t>
      </w:r>
      <w:r w:rsidR="006A0310" w:rsidRPr="00D94FA2">
        <w:t>.</w:t>
      </w:r>
    </w:p>
    <w:p w14:paraId="0F2ABD0A" w14:textId="2D990AB4" w:rsidR="00666BF2" w:rsidRPr="00D94FA2" w:rsidRDefault="00EF1F78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Symulator</w:t>
      </w:r>
      <w:r>
        <w:t>]</w:t>
      </w:r>
      <w:r w:rsidR="006A0310">
        <w:t xml:space="preserve"> Rozwiązanie w Etapie I będzie tworzone </w:t>
      </w:r>
      <w:r w:rsidR="00020F14">
        <w:t>z wykorzystaniem</w:t>
      </w:r>
      <w:r w:rsidR="006A0310">
        <w:t xml:space="preserve"> modelownia numerycznego </w:t>
      </w:r>
      <w:r w:rsidR="00020F14">
        <w:t>i w ramach</w:t>
      </w:r>
      <w:r w:rsidR="006A0310">
        <w:t xml:space="preserve"> cyfrowego symulatora systemu ciepłowniczego</w:t>
      </w:r>
      <w:r w:rsidR="008252C9">
        <w:t xml:space="preserve"> (programu komputerowego)</w:t>
      </w:r>
      <w:r w:rsidR="006A0310">
        <w:t xml:space="preserve">: TRNSYS wersja 18, obejmującego biblioteki z danymi </w:t>
      </w:r>
      <w:r w:rsidR="0082368B" w:rsidRPr="23D532F9">
        <w:rPr>
          <w:rFonts w:cstheme="majorBidi"/>
        </w:rPr>
        <w:t>przygotowanymi przez NCBR</w:t>
      </w:r>
      <w:r w:rsidR="006A0310" w:rsidRPr="23D532F9">
        <w:rPr>
          <w:rFonts w:cstheme="majorBidi"/>
        </w:rPr>
        <w:t xml:space="preserve"> </w:t>
      </w:r>
      <w:r w:rsidR="006A0310">
        <w:t xml:space="preserve">dotyczącymi funkcjonujących na rynku rozwiązań w zakresie technologii </w:t>
      </w:r>
      <w:r w:rsidR="2C8BB238">
        <w:t xml:space="preserve">energetyki </w:t>
      </w:r>
      <w:r w:rsidR="006A0310">
        <w:t>odnawialn</w:t>
      </w:r>
      <w:r w:rsidR="15E82E3C">
        <w:t>ej</w:t>
      </w:r>
      <w:r w:rsidR="00020F14">
        <w:t xml:space="preserve"> i ciepłowniczych</w:t>
      </w:r>
      <w:r w:rsidR="006A0310">
        <w:t xml:space="preserve">. </w:t>
      </w:r>
      <w:r w:rsidR="00823A14">
        <w:t xml:space="preserve">Szczegółowe zasady dotyczące zasad korzystania z Symulatora określono w Załącznikach nr </w:t>
      </w:r>
      <w:r w:rsidR="004F6303">
        <w:t xml:space="preserve">1 </w:t>
      </w:r>
      <w:r w:rsidR="00823A14">
        <w:t>i nr 4 do Regulaminu</w:t>
      </w:r>
      <w:r w:rsidR="006A0310">
        <w:t>.</w:t>
      </w:r>
    </w:p>
    <w:p w14:paraId="1A260C82" w14:textId="60FBCBFA" w:rsidR="00666BF2" w:rsidRPr="00D94FA2" w:rsidRDefault="00EF1F78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Demonstrator</w:t>
      </w:r>
      <w:r>
        <w:t xml:space="preserve">] </w:t>
      </w:r>
      <w:r w:rsidR="00666BF2">
        <w:t>W Etapie II nie więcej niż jeden Uczestnik Przedsięwzięcia (z zastrzeżeniem postanowień dot. możliwości zwiększenia budżetu przez NCBR</w:t>
      </w:r>
      <w:r w:rsidR="004D6C48" w:rsidRPr="23D532F9">
        <w:rPr>
          <w:rFonts w:cstheme="majorBidi"/>
        </w:rPr>
        <w:t xml:space="preserve"> </w:t>
      </w:r>
      <w:r w:rsidR="004D6C48">
        <w:t xml:space="preserve">zgodnie z Rozdziałem </w:t>
      </w:r>
      <w:r>
        <w:fldChar w:fldCharType="begin"/>
      </w:r>
      <w:r>
        <w:instrText xml:space="preserve"> REF _Ref54707550 \r \h  \* MERGEFORMAT </w:instrText>
      </w:r>
      <w:r>
        <w:fldChar w:fldCharType="separate"/>
      </w:r>
      <w:r w:rsidR="004D6C48">
        <w:t>X</w:t>
      </w:r>
      <w:r>
        <w:fldChar w:fldCharType="end"/>
      </w:r>
      <w:r w:rsidR="004D6C48">
        <w:t xml:space="preserve"> Regulaminu</w:t>
      </w:r>
      <w:r w:rsidR="00666BF2">
        <w:t xml:space="preserve">), przedstawi </w:t>
      </w:r>
      <w:proofErr w:type="spellStart"/>
      <w:r w:rsidR="00666BF2">
        <w:t>pełnoskalow</w:t>
      </w:r>
      <w:r w:rsidR="00020F14">
        <w:t>ą</w:t>
      </w:r>
      <w:proofErr w:type="spellEnd"/>
      <w:r w:rsidR="00666BF2">
        <w:t xml:space="preserve"> demonstracj</w:t>
      </w:r>
      <w:r w:rsidR="00020F14">
        <w:t>ę</w:t>
      </w:r>
      <w:r w:rsidR="00666BF2">
        <w:t xml:space="preserve"> opracowywanego w ramach Przedsięwzięcia Rozwiązania w postaci Demonstrator</w:t>
      </w:r>
      <w:r w:rsidR="00020F14">
        <w:t>a</w:t>
      </w:r>
      <w:r w:rsidR="00666BF2">
        <w:t>, któr</w:t>
      </w:r>
      <w:r w:rsidR="00020F14">
        <w:t>y</w:t>
      </w:r>
      <w:r w:rsidR="00666BF2">
        <w:t xml:space="preserve"> posłuż</w:t>
      </w:r>
      <w:r w:rsidR="00020F14">
        <w:t>y</w:t>
      </w:r>
      <w:r w:rsidR="00666BF2">
        <w:t xml:space="preserve"> do weryfikacji stawianych we Wniosku i późniejszych etapach przez Uczestnik</w:t>
      </w:r>
      <w:r w:rsidR="00020F14">
        <w:t>a</w:t>
      </w:r>
      <w:r w:rsidR="00666BF2">
        <w:t xml:space="preserve"> Przedsięwzięcia deklaracji i prowadzonych przez </w:t>
      </w:r>
      <w:r w:rsidR="00020F14">
        <w:t>niego</w:t>
      </w:r>
      <w:r w:rsidR="00666BF2">
        <w:t xml:space="preserve"> </w:t>
      </w:r>
      <w:r w:rsidR="00020F14">
        <w:t xml:space="preserve">prac </w:t>
      </w:r>
      <w:r w:rsidR="00666BF2">
        <w:t xml:space="preserve">oraz do przeniesienia założeń dot. Rozwiązania do skali 1:1 w ramach Prac B+R Etapu II. Analiza i dialog techniczny przeprowadzone przez NCBR wskazują na to, że Demonstrator Technologii jest niezbędny do przeprowadzenia </w:t>
      </w:r>
      <w:r w:rsidR="007163FF" w:rsidRPr="23D532F9">
        <w:rPr>
          <w:rFonts w:cstheme="majorBidi"/>
        </w:rPr>
        <w:t>weryfikacji</w:t>
      </w:r>
      <w:r w:rsidR="007163FF">
        <w:t xml:space="preserve"> </w:t>
      </w:r>
      <w:r w:rsidR="00666BF2">
        <w:t>prawdziwości wyników prac badawczo-rozwojowych, prowadzonych przez Uczestnika Przedsięwzięcia oraz potwierdzenia, że opracowana technologia nadaje się do późniejszego wykorzystywania. Instalacj</w:t>
      </w:r>
      <w:r w:rsidR="00363D51">
        <w:t>a</w:t>
      </w:r>
      <w:r w:rsidR="00666BF2">
        <w:t xml:space="preserve"> </w:t>
      </w:r>
      <w:r w:rsidR="00020F14">
        <w:t>ta</w:t>
      </w:r>
      <w:r w:rsidR="00666BF2">
        <w:t xml:space="preserve"> nie </w:t>
      </w:r>
      <w:r w:rsidR="00020F14">
        <w:t>może</w:t>
      </w:r>
      <w:r w:rsidR="00666BF2">
        <w:t xml:space="preserve"> być również zastąpion</w:t>
      </w:r>
      <w:r w:rsidR="00020F14">
        <w:t>a</w:t>
      </w:r>
      <w:r w:rsidR="00666BF2">
        <w:t xml:space="preserve"> symulatorami w zakresie praktycznej demonstracji Rozwiązania oraz jego propagowania. Demonstrator jest jednostkowym przykładem zastosowania technologii o wysokim potencjale skalowalności oraz powtarzalności i nie służy osiągnięciu rentowności rynkowej ani pokryciu kosztów badań lub rozwoju technologii w ramach Przedsięwzięcia. Stworzenie Demonstratora jest niezbędne do realizacji celów Przedsięwzięcia</w:t>
      </w:r>
      <w:r w:rsidR="00020F14">
        <w:t>,</w:t>
      </w:r>
      <w:r w:rsidR="00666BF2">
        <w:t xml:space="preserve"> jednak wtórne wobec prac badawczo-rozwojowych, co oznacza, że nie jest samo w sobie podstawowym celem ani </w:t>
      </w:r>
      <w:r w:rsidR="00C9470A">
        <w:t>P</w:t>
      </w:r>
      <w:r w:rsidR="00666BF2">
        <w:t xml:space="preserve">rac B+R ani Przedsięwzięcia. Ze względu na charakter Przedsięwzięcia nie jest możliwe ze względów technicznych, organizacyjnych, ekonomicznych i celowościowych wydzielenie stworzenia Demonstratora do osobnego zamówienia. Demonstrator nie jest docelowym ani jedynym, lecz przykładowym i materialnym wyrazem zastosowania stworzonego przez Uczestnika Przedsięwzięcia Rozwiązania. </w:t>
      </w:r>
      <w:bookmarkStart w:id="49" w:name="_Hlk53781338"/>
      <w:bookmarkStart w:id="50" w:name="_Hlk53781359"/>
      <w:bookmarkEnd w:id="49"/>
      <w:bookmarkEnd w:id="50"/>
      <w:r w:rsidR="00666BF2">
        <w:t>Po zakończeniu Przedsięwzięcia przewidywane jest wykorzystywanie Demonstrator</w:t>
      </w:r>
      <w:r w:rsidR="001F60B5">
        <w:t>a</w:t>
      </w:r>
      <w:r w:rsidR="00666BF2">
        <w:t xml:space="preserve"> przez </w:t>
      </w:r>
      <w:r w:rsidR="001F60B5">
        <w:t xml:space="preserve">Wykonawcę lub ewentualnie innego </w:t>
      </w:r>
      <w:r w:rsidR="00666BF2">
        <w:t>Użytkownika, w</w:t>
      </w:r>
      <w:r w:rsidR="001F60B5">
        <w:t> </w:t>
      </w:r>
      <w:r w:rsidR="00666BF2">
        <w:t xml:space="preserve">celu zapewnienia </w:t>
      </w:r>
      <w:r w:rsidR="001F60B5">
        <w:t>jego</w:t>
      </w:r>
      <w:r w:rsidR="00666BF2">
        <w:t xml:space="preserve"> funkcjonowania na potrzeby testowe, pokazowe, szkoleniowe i</w:t>
      </w:r>
      <w:r w:rsidR="001F60B5">
        <w:t> </w:t>
      </w:r>
      <w:r w:rsidR="00666BF2">
        <w:t>promocyjne, z uwzględnieniem informacji chronionych prawnie i przez Umowę na zasadach rynkowych. Późniejsza eksploatacja Demonstratora jest nakierowana na pogłębioną weryfikację funkcjonowania Rozwiązania oraz jego propagowanie, dla potrzeb realizacji celu strategicznego Przedsięwzięcia.</w:t>
      </w:r>
    </w:p>
    <w:p w14:paraId="5834BA45" w14:textId="3B577F4A" w:rsidR="00666BF2" w:rsidRPr="00D94FA2" w:rsidRDefault="00666BF2" w:rsidP="001F60B5">
      <w:pPr>
        <w:pStyle w:val="Akapitzlist"/>
        <w:spacing w:after="0" w:line="240" w:lineRule="auto"/>
        <w:ind w:left="567"/>
        <w:jc w:val="both"/>
      </w:pPr>
      <w:r w:rsidRPr="00D94FA2">
        <w:t xml:space="preserve">Umowa określa zobowiązania Uczestników Przedsięwzięcia związane z późniejszą eksploatacją Demonstratora, przez </w:t>
      </w:r>
      <w:r w:rsidR="008252C9">
        <w:t xml:space="preserve">okres </w:t>
      </w:r>
      <w:r w:rsidR="007163FF">
        <w:rPr>
          <w:rFonts w:cstheme="majorBidi"/>
        </w:rPr>
        <w:t>weryfikacji</w:t>
      </w:r>
      <w:r w:rsidR="007163FF">
        <w:t xml:space="preserve"> </w:t>
      </w:r>
      <w:r w:rsidR="008252C9">
        <w:t>w ramach Etapu III</w:t>
      </w:r>
      <w:r w:rsidRPr="00D94FA2">
        <w:t>.</w:t>
      </w:r>
      <w:bookmarkStart w:id="51" w:name="_Hlk59310195"/>
    </w:p>
    <w:p w14:paraId="6E978AD3" w14:textId="71DDD22D" w:rsidR="00A532B4" w:rsidRPr="00D94FA2" w:rsidRDefault="00391EA0" w:rsidP="001F60B5">
      <w:pPr>
        <w:pStyle w:val="Akapitzlist"/>
        <w:spacing w:after="0" w:line="240" w:lineRule="auto"/>
        <w:ind w:left="567"/>
        <w:jc w:val="both"/>
      </w:pPr>
      <w:r w:rsidRPr="00D94FA2">
        <w:t>Demonstrator zostan</w:t>
      </w:r>
      <w:r w:rsidR="006A0310" w:rsidRPr="00D94FA2">
        <w:t>ie</w:t>
      </w:r>
      <w:r w:rsidRPr="00D94FA2">
        <w:t xml:space="preserve"> </w:t>
      </w:r>
      <w:r w:rsidR="006A0310" w:rsidRPr="00D94FA2">
        <w:t xml:space="preserve">stworzony w ramach </w:t>
      </w:r>
      <w:r w:rsidR="008E318B">
        <w:rPr>
          <w:rFonts w:cstheme="majorBidi"/>
        </w:rPr>
        <w:t>Systemu Demonstracyjnego</w:t>
      </w:r>
      <w:r w:rsidR="00C9470A" w:rsidRPr="00D94FA2">
        <w:t xml:space="preserve"> </w:t>
      </w:r>
      <w:r w:rsidR="009C6723" w:rsidRPr="00D94FA2">
        <w:t xml:space="preserve">o cechach określonych w </w:t>
      </w:r>
      <w:r w:rsidR="56140B7F" w:rsidRPr="00D94FA2">
        <w:t>Z</w:t>
      </w:r>
      <w:r w:rsidR="009C6723" w:rsidRPr="00D94FA2">
        <w:t>ałączniku nr 2 do Regulaminu</w:t>
      </w:r>
      <w:r w:rsidR="006A0310" w:rsidRPr="00D94FA2">
        <w:t xml:space="preserve"> i samodzielnie zapewnianej przez </w:t>
      </w:r>
      <w:r w:rsidR="00C9470A" w:rsidRPr="00C9470A">
        <w:rPr>
          <w:rFonts w:cstheme="majorBidi"/>
        </w:rPr>
        <w:t>Uczestnika</w:t>
      </w:r>
      <w:r w:rsidR="00C9470A" w:rsidRPr="00D94FA2">
        <w:t xml:space="preserve"> </w:t>
      </w:r>
      <w:r w:rsidR="006A0310" w:rsidRPr="00D94FA2">
        <w:t>Przedsięwzięcia</w:t>
      </w:r>
      <w:r w:rsidR="002740D7" w:rsidRPr="00D94FA2">
        <w:t xml:space="preserve"> w ramach jego zasobów własnych </w:t>
      </w:r>
      <w:r w:rsidR="001F60B5" w:rsidRPr="00D94FA2">
        <w:t>lub zasobów</w:t>
      </w:r>
      <w:r w:rsidR="002740D7" w:rsidRPr="00D94FA2">
        <w:t xml:space="preserve"> udostępnionych mu przez podmiot trzeci</w:t>
      </w:r>
      <w:bookmarkEnd w:id="51"/>
      <w:r w:rsidR="00B35543">
        <w:t xml:space="preserve"> (Użytkownika)</w:t>
      </w:r>
      <w:r w:rsidR="002740D7" w:rsidRPr="00D94FA2">
        <w:t>, z zastrzeżeniem zda</w:t>
      </w:r>
      <w:r w:rsidR="00666BF2" w:rsidRPr="00D94FA2">
        <w:t>ń kolejnych</w:t>
      </w:r>
      <w:r w:rsidR="002740D7" w:rsidRPr="00D94FA2">
        <w:t xml:space="preserve">. </w:t>
      </w:r>
      <w:r w:rsidR="00666BF2" w:rsidRPr="00D94FA2">
        <w:t xml:space="preserve">Na etapie Wniosku Uczestnicy Przedsięwzięcia są zobowiązani jedynie do złożenia zobowiązania, że będą dysponować </w:t>
      </w:r>
      <w:r w:rsidR="008E318B">
        <w:t>Systemem Demonstracyjnym</w:t>
      </w:r>
      <w:r w:rsidR="00666BF2" w:rsidRPr="00D94FA2">
        <w:t xml:space="preserve">, zaś w ramach Wyniku Prac Etapu I są zobowiązani przedstawić NCBR wyciąg z dokumentu potwierdzającego prawa do </w:t>
      </w:r>
      <w:r w:rsidR="008E318B">
        <w:t>Systemu Demonstracyjnego</w:t>
      </w:r>
      <w:r w:rsidR="00666BF2" w:rsidRPr="00D94FA2">
        <w:t xml:space="preserve"> lub wyciąg z umowy z potwierdzając</w:t>
      </w:r>
      <w:r w:rsidR="001F60B5" w:rsidRPr="00D94FA2">
        <w:t>ej</w:t>
      </w:r>
      <w:r w:rsidR="00666BF2" w:rsidRPr="00D94FA2">
        <w:t xml:space="preserve"> prawa do przeprowadzenia prac na </w:t>
      </w:r>
      <w:r w:rsidR="008E318B">
        <w:t xml:space="preserve">Systemie Demonstracyjnym </w:t>
      </w:r>
      <w:r w:rsidR="001F60B5" w:rsidRPr="00D94FA2">
        <w:t>i realizacji innych obowiązków wynikających z Umowy</w:t>
      </w:r>
      <w:r w:rsidR="00666BF2" w:rsidRPr="00D94FA2">
        <w:t xml:space="preserve">. </w:t>
      </w:r>
      <w:r w:rsidR="002740D7" w:rsidRPr="00D94FA2">
        <w:t xml:space="preserve">Okoliczność, że infrastruktura w ramach której powstanie Demonstrator należy do podmiotu trzeciego nie zwalnia Uczestnika Przedsięwzięcia </w:t>
      </w:r>
      <w:r w:rsidR="00666BF2" w:rsidRPr="00D94FA2">
        <w:t>z zobowiązań związanych z okresem gwarancji.</w:t>
      </w:r>
    </w:p>
    <w:p w14:paraId="54379EDE" w14:textId="3D576625" w:rsidR="002740D7" w:rsidRPr="00D94FA2" w:rsidRDefault="002740D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Granica Błędu</w:t>
      </w:r>
      <w:r>
        <w:t>] Ze względu na charakter prac badawczo-rozwojowych, Przedsięwzięcie przewiduje określony zakres Granicy Błędu, stanowiącej dopuszczalne odstępstwo pomiędzy założeniami określonymi we Wniosku a Wynikiem Prac Etapu I</w:t>
      </w:r>
      <w:r w:rsidR="0082368B" w:rsidRPr="23D532F9">
        <w:rPr>
          <w:rFonts w:cstheme="majorBidi"/>
        </w:rPr>
        <w:t>, szczegółowo określone  w Załączniku nr 1 do Regulaminu i wynoszące do 15%</w:t>
      </w:r>
      <w:r w:rsidRPr="23D532F9">
        <w:rPr>
          <w:rFonts w:cstheme="majorBidi"/>
        </w:rPr>
        <w:t>.</w:t>
      </w:r>
      <w:r>
        <w:t xml:space="preserve"> Jednocześnie mając na względzie charakter Wyniku Prac Etapu I zasadniczo niedopuszczalne są odstępstwa pomiędzy konstrukcją Demonstratora</w:t>
      </w:r>
      <w:r w:rsidR="001F60B5">
        <w:t>,</w:t>
      </w:r>
      <w:r>
        <w:t xml:space="preserve"> a założeniami przedstawionymi w Wyniku Prac Etapu I</w:t>
      </w:r>
      <w:r w:rsidR="0082368B" w:rsidRPr="23D532F9">
        <w:rPr>
          <w:rFonts w:cstheme="majorBidi"/>
        </w:rPr>
        <w:t>, poza szczególnymi przypadkami określonymi w Załączniku nr 1 do Regulaminu</w:t>
      </w:r>
      <w:r w:rsidRPr="23D532F9">
        <w:rPr>
          <w:rFonts w:cstheme="majorBidi"/>
        </w:rPr>
        <w:t>.</w:t>
      </w:r>
    </w:p>
    <w:p w14:paraId="17D89EE0" w14:textId="6A44621B" w:rsidR="002740D7" w:rsidRPr="00D94FA2" w:rsidRDefault="002740D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Okres gwarancyjny</w:t>
      </w:r>
      <w:r>
        <w:t>] Ze względów technologicznych, w ramach Etapu II zostaną Odebrane Wyniki Prac B+R pod warunkiem</w:t>
      </w:r>
      <w:r w:rsidR="001F60B5">
        <w:t xml:space="preserve"> ich</w:t>
      </w:r>
      <w:r>
        <w:t xml:space="preserve"> zgodności</w:t>
      </w:r>
      <w:r w:rsidR="001F60B5">
        <w:t>, w szczególności co do sposobu stworzenia Demonstratora,</w:t>
      </w:r>
      <w:r>
        <w:t xml:space="preserve"> z Wynikiem Prac Etapu I. Dodatkowo w okresie następującym po zakończeniu Prac B+R w ramach Etapu I </w:t>
      </w:r>
      <w:proofErr w:type="spellStart"/>
      <w:r>
        <w:t>i</w:t>
      </w:r>
      <w:proofErr w:type="spellEnd"/>
      <w:r>
        <w:t xml:space="preserve"> Etapu II Umowa przewiduje</w:t>
      </w:r>
      <w:r w:rsidRPr="23D532F9">
        <w:rPr>
          <w:rFonts w:cstheme="majorBidi"/>
        </w:rPr>
        <w:t xml:space="preserve"> </w:t>
      </w:r>
      <w:r w:rsidR="00B94C0E">
        <w:rPr>
          <w:rFonts w:cstheme="majorBidi"/>
        </w:rPr>
        <w:t>zgodnie z Załącznikiem nr 4</w:t>
      </w:r>
      <w:r w:rsidR="00C9470A" w:rsidRPr="23D532F9">
        <w:rPr>
          <w:rFonts w:cstheme="majorBidi"/>
        </w:rPr>
        <w:t xml:space="preserve"> </w:t>
      </w:r>
      <w:r w:rsidR="008252C9" w:rsidRPr="23D532F9">
        <w:rPr>
          <w:rFonts w:cstheme="majorBidi"/>
        </w:rPr>
        <w:t xml:space="preserve">okres </w:t>
      </w:r>
      <w:r w:rsidR="007163FF" w:rsidRPr="23D532F9">
        <w:rPr>
          <w:rFonts w:cstheme="majorBidi"/>
        </w:rPr>
        <w:t>weryfikacji</w:t>
      </w:r>
      <w:r w:rsidR="008252C9" w:rsidRPr="23D532F9">
        <w:rPr>
          <w:rFonts w:cstheme="majorBidi"/>
        </w:rPr>
        <w:t>, zwany Etapem III</w:t>
      </w:r>
      <w:r>
        <w:t xml:space="preserve">, w którym stworzony przez Uczestnika Przedsięwzięcia dopuszczonego do Etapu II Demonstrator musi osiągnąć określone parametry, określone w Załączniku nr </w:t>
      </w:r>
      <w:r w:rsidR="0082368B" w:rsidRPr="23D532F9">
        <w:rPr>
          <w:rFonts w:cstheme="majorBidi"/>
        </w:rPr>
        <w:t>1</w:t>
      </w:r>
      <w:r w:rsidRPr="23D532F9">
        <w:rPr>
          <w:rFonts w:cstheme="majorBidi"/>
        </w:rPr>
        <w:t xml:space="preserve"> </w:t>
      </w:r>
      <w:r>
        <w:t xml:space="preserve">do Regulaminu w którym zasilanie Demonstratora energią odnawialną musi zostać utrzymane </w:t>
      </w:r>
      <w:r w:rsidRPr="23D532F9">
        <w:rPr>
          <w:rFonts w:cstheme="majorBidi"/>
        </w:rPr>
        <w:t>na poziomie powyżej 80%</w:t>
      </w:r>
      <w:r w:rsidR="0082368B" w:rsidRPr="23D532F9">
        <w:rPr>
          <w:rFonts w:cstheme="majorBidi"/>
        </w:rPr>
        <w:t xml:space="preserve"> i zgodnie z parametrami zgłoszonymi przez Uczestnika Przedsięwzięcia na potrzeby wykazania Wymagań Konkursowych</w:t>
      </w:r>
      <w:r w:rsidRPr="23D532F9">
        <w:rPr>
          <w:rFonts w:cstheme="majorBidi"/>
        </w:rPr>
        <w:t>,</w:t>
      </w:r>
      <w:r>
        <w:t xml:space="preserve"> pod rygorem kar umownych nakładanych na Wykonawcę.</w:t>
      </w:r>
    </w:p>
    <w:p w14:paraId="0969C4EE" w14:textId="6BD3A995" w:rsidR="00D52412" w:rsidRPr="00D94FA2" w:rsidRDefault="00D52412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823A14" w:rsidRPr="00823A14">
        <w:rPr>
          <w:b/>
          <w:bCs/>
        </w:rPr>
        <w:t>Rekomendacj</w:t>
      </w:r>
      <w:r w:rsidR="00823A14">
        <w:rPr>
          <w:b/>
          <w:bCs/>
        </w:rPr>
        <w:t>a</w:t>
      </w:r>
      <w:r w:rsidR="00823A14" w:rsidRPr="00823A14">
        <w:rPr>
          <w:b/>
          <w:bCs/>
        </w:rPr>
        <w:t xml:space="preserve"> Wykonawcy – dobre praktyki transformacji systemu ciepłowniczego w kierunku OZE</w:t>
      </w:r>
      <w:r w:rsidR="00823A14">
        <w:rPr>
          <w:b/>
          <w:bCs/>
        </w:rPr>
        <w:t xml:space="preserve"> </w:t>
      </w:r>
      <w:r w:rsidRPr="23D532F9">
        <w:rPr>
          <w:b/>
          <w:bCs/>
        </w:rPr>
        <w:t>i Komercjalizacja</w:t>
      </w:r>
      <w:r>
        <w:t>] Jeśli Wynik Prac Etapu I zostanie oceniony przez NCBR pozytywnie i Uczestnik Przedsięwzięcia otrzyma wynagrodzenie za ten etap, w zakresie w jakim Rozwiązanie stworzone przez Uczestnika Przedsięwzięcia będzie stanowić element:</w:t>
      </w:r>
    </w:p>
    <w:p w14:paraId="02F59BC2" w14:textId="68560EF5" w:rsidR="00D52412" w:rsidRPr="00D94FA2" w:rsidRDefault="00D52412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 xml:space="preserve">Komponentu Procesowego, to </w:t>
      </w:r>
      <w:r w:rsidR="00B30FDA">
        <w:t xml:space="preserve">Zamawiający </w:t>
      </w:r>
      <w:r w:rsidRPr="00D94FA2">
        <w:t>opublikuje w sieci Internet</w:t>
      </w:r>
      <w:r w:rsidR="00C9470A" w:rsidRPr="00D94FA2">
        <w:t xml:space="preserve"> </w:t>
      </w:r>
      <w:r w:rsidR="00C9470A">
        <w:t xml:space="preserve">z wykorzystaniem </w:t>
      </w:r>
      <w:r w:rsidR="008252C9">
        <w:t xml:space="preserve">swojej </w:t>
      </w:r>
      <w:r w:rsidR="00C9470A">
        <w:t>strony internetowej</w:t>
      </w:r>
      <w:r w:rsidRPr="00C9470A">
        <w:t xml:space="preserve">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823A14">
        <w:t xml:space="preserve">, w tym </w:t>
      </w:r>
      <w:r w:rsidRPr="00D94FA2">
        <w:t xml:space="preserve">Raport z modelowania numerycznego Ciepłowni </w:t>
      </w:r>
      <w:r w:rsidR="00CF6DDD">
        <w:t>Przyszłości</w:t>
      </w:r>
      <w:r w:rsidRPr="00D94FA2">
        <w:t>, na zasadach opisanych w Umowie</w:t>
      </w:r>
      <w:r w:rsidR="000D2820" w:rsidRPr="00D94FA2">
        <w:t xml:space="preserve">; </w:t>
      </w:r>
      <w:r w:rsidR="00621716" w:rsidRPr="00D94FA2">
        <w:t xml:space="preserve">w razie dopuszczenia Uczestnika Przedsięwzięcia do Etapu II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823A14">
        <w:t xml:space="preserve"> </w:t>
      </w:r>
      <w:r w:rsidR="00621716" w:rsidRPr="00D94FA2">
        <w:t>po zakończeniu Etapu II uzupełniona o Raport z przeprowadzonych prac badawczo-rozwojowych</w:t>
      </w:r>
      <w:r w:rsidR="00285FB9" w:rsidRPr="00D94FA2">
        <w:t>, a  następnie na bieżąco będzie aktualizowana o dane generowane przez Demonstrator;</w:t>
      </w:r>
    </w:p>
    <w:p w14:paraId="656E048C" w14:textId="1FFDBB4C" w:rsidR="009C6723" w:rsidRPr="00D94FA2" w:rsidRDefault="00D52412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Komponentu Technologicznego, to p</w:t>
      </w:r>
      <w:r w:rsidR="00440422" w:rsidRPr="00D94FA2">
        <w:t>o zakończeniu badawczo-rozwojowej części Przedsięwzięcia</w:t>
      </w:r>
      <w:r w:rsidR="007C567A" w:rsidRPr="00D94FA2">
        <w:t>,</w:t>
      </w:r>
      <w:r w:rsidR="00AC62D6" w:rsidRPr="00D94FA2">
        <w:t xml:space="preserve"> </w:t>
      </w:r>
      <w:r w:rsidR="00440422" w:rsidRPr="00D94FA2">
        <w:t xml:space="preserve">w </w:t>
      </w:r>
      <w:r w:rsidR="007C567A" w:rsidRPr="00D94FA2">
        <w:t xml:space="preserve">odniesieniu do </w:t>
      </w:r>
      <w:r w:rsidR="00440422" w:rsidRPr="00D94FA2">
        <w:t xml:space="preserve">danego Uczestnika Przedsięwzięcia, on i NCBR będą realizować obowiązki i prawa dotyczące </w:t>
      </w:r>
      <w:r w:rsidR="00D21F7C" w:rsidRPr="00D94FA2">
        <w:t>komercjalizacji</w:t>
      </w:r>
      <w:r w:rsidR="00440422" w:rsidRPr="00D94FA2">
        <w:t xml:space="preserve"> opracowane</w:t>
      </w:r>
      <w:r w:rsidR="001066B4" w:rsidRPr="00D94FA2">
        <w:t>go</w:t>
      </w:r>
      <w:r w:rsidR="00440422" w:rsidRPr="00D94FA2">
        <w:t xml:space="preserve"> w jego ramach </w:t>
      </w:r>
      <w:r w:rsidR="001066B4" w:rsidRPr="00D94FA2">
        <w:t>Rozwiązania</w:t>
      </w:r>
      <w:r w:rsidR="007C567A" w:rsidRPr="00D94FA2">
        <w:t>, niezależnie od tego, na jakim etapie Przedsięwzięcia zakończył się udział danego Uczestnika Przedsięwzięcia</w:t>
      </w:r>
      <w:r w:rsidR="00440422" w:rsidRPr="00D94FA2">
        <w:t>.</w:t>
      </w:r>
    </w:p>
    <w:p w14:paraId="105BD437" w14:textId="06876FF4" w:rsidR="002740D7" w:rsidRPr="00D94FA2" w:rsidRDefault="002740D7" w:rsidP="002740D7">
      <w:pPr>
        <w:pStyle w:val="Akapitzlist"/>
        <w:spacing w:after="0" w:line="240" w:lineRule="auto"/>
        <w:ind w:left="567"/>
        <w:jc w:val="both"/>
      </w:pPr>
      <w:r w:rsidRPr="00D94FA2">
        <w:t xml:space="preserve">Podstawowym założeniem Przedsięwzięcia jest możliwość upowszechnienia Rozwiązania w zakresie Komponentu Procesowego </w:t>
      </w:r>
      <w:r w:rsidR="001F60B5" w:rsidRPr="00D94FA2">
        <w:t xml:space="preserve">w domenie publicznej </w:t>
      </w:r>
      <w:r w:rsidRPr="00D94FA2">
        <w:t>wśród wszystkich uczestników obrotu, bez konieczności ponoszenia przez nich żadnych opłat, dla potrzeb dalszego rozwoju obszaru objętego Przedsięwzięciem przez NCBR</w:t>
      </w:r>
      <w:r w:rsidR="0082368B" w:rsidRPr="00C9470A">
        <w:rPr>
          <w:rFonts w:cstheme="majorBidi"/>
        </w:rPr>
        <w:t xml:space="preserve"> i przedstawienie rzeczywistej możliwości </w:t>
      </w:r>
      <w:r w:rsidR="004E0559" w:rsidRPr="00C9470A">
        <w:rPr>
          <w:rFonts w:cstheme="majorBidi"/>
        </w:rPr>
        <w:t xml:space="preserve">jego zastosowania na przykładzie rozwiązań zaprezentowanych przez Uczestników Przedsięwzięcia (tzw. </w:t>
      </w:r>
      <w:proofErr w:type="spellStart"/>
      <w:r w:rsidR="004E0559" w:rsidRPr="00C9470A">
        <w:rPr>
          <w:rFonts w:cstheme="majorBidi"/>
          <w:i/>
          <w:iCs/>
        </w:rPr>
        <w:t>case</w:t>
      </w:r>
      <w:proofErr w:type="spellEnd"/>
      <w:r w:rsidR="004E0559" w:rsidRPr="00C9470A">
        <w:rPr>
          <w:rFonts w:cstheme="majorBidi"/>
          <w:i/>
          <w:iCs/>
        </w:rPr>
        <w:t xml:space="preserve"> </w:t>
      </w:r>
      <w:proofErr w:type="spellStart"/>
      <w:r w:rsidR="004E0559" w:rsidRPr="00C9470A">
        <w:rPr>
          <w:rFonts w:cstheme="majorBidi"/>
          <w:i/>
          <w:iCs/>
        </w:rPr>
        <w:t>study</w:t>
      </w:r>
      <w:proofErr w:type="spellEnd"/>
      <w:r w:rsidR="004E0559" w:rsidRPr="00C9470A">
        <w:rPr>
          <w:rFonts w:cstheme="majorBidi"/>
        </w:rPr>
        <w:t>)</w:t>
      </w:r>
      <w:r w:rsidR="005609AE">
        <w:rPr>
          <w:rFonts w:cstheme="majorBidi"/>
        </w:rPr>
        <w:t xml:space="preserve"> wraz z dorobkiem twórców</w:t>
      </w:r>
      <w:r w:rsidR="004E0559" w:rsidRPr="00C9470A">
        <w:rPr>
          <w:rFonts w:cstheme="majorBidi"/>
        </w:rPr>
        <w:t>, a wiedza w tym zakresie będzie popularyzowana przez NCBR</w:t>
      </w:r>
      <w:r w:rsidRPr="00C9470A">
        <w:rPr>
          <w:rFonts w:cstheme="majorHAnsi"/>
        </w:rPr>
        <w:t xml:space="preserve">. </w:t>
      </w:r>
      <w:r w:rsidRPr="00D94FA2">
        <w:t>Jako ewentualność i wyłącznie w zakresie Komponentu Technologicznego przewidziana jest późniejsza komercjalizacja Rozwiązania, z uwzględnieniem jego przyszłych modyfikacji, w obrocie gospodarczym, poza Przedsięwzięciem, wraz z określeniem obowiązków Uczestników Przedsięwzięcia do późniejszej komercjalizacji Komponentu Technologicznego.</w:t>
      </w:r>
    </w:p>
    <w:p w14:paraId="08A7EAC9" w14:textId="7A83AFC9" w:rsidR="003718D4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52" w:name="_Hlk53752720"/>
      <w:r>
        <w:t>[</w:t>
      </w:r>
      <w:r w:rsidRPr="23D532F9">
        <w:rPr>
          <w:b/>
          <w:bCs/>
        </w:rPr>
        <w:t>Własność Demonstratora i dalsze działania Uczestników Przedsięwzięcia względem Demonstratorów</w:t>
      </w:r>
      <w:r>
        <w:t>] NCBR nie nabywa praw</w:t>
      </w:r>
      <w:r w:rsidR="00F744C6">
        <w:t>, w tym prawa własności,</w:t>
      </w:r>
      <w:r>
        <w:t xml:space="preserve"> do Demonstratora</w:t>
      </w:r>
      <w:r w:rsidR="00F744C6">
        <w:t xml:space="preserve"> poza określonymi w Umowie wyraźnie uprawnieniami</w:t>
      </w:r>
      <w:r>
        <w:t xml:space="preserve">, </w:t>
      </w:r>
      <w:r w:rsidR="00F744C6">
        <w:t xml:space="preserve">przy czym Demonstrator </w:t>
      </w:r>
      <w:r>
        <w:t xml:space="preserve">po stworzeniu </w:t>
      </w:r>
      <w:r w:rsidR="001F60B5">
        <w:t>stanie się</w:t>
      </w:r>
      <w:r>
        <w:t xml:space="preserve"> własnością </w:t>
      </w:r>
      <w:del w:id="53" w:author="Autor">
        <w:r w:rsidDel="004A5BD9">
          <w:delText>właściciela nieruchomości wybranej i zapewnianej przez Uczestnika Przedsięwzięcia</w:delText>
        </w:r>
        <w:r w:rsidR="00F744C6" w:rsidDel="004A5BD9">
          <w:delText xml:space="preserve"> (</w:delText>
        </w:r>
      </w:del>
      <w:r w:rsidR="00F744C6">
        <w:t>Użytkownika</w:t>
      </w:r>
      <w:del w:id="54" w:author="Autor">
        <w:r w:rsidR="00F744C6" w:rsidDel="004A5BD9">
          <w:delText>)</w:delText>
        </w:r>
      </w:del>
      <w:r>
        <w:t>. W przypadku Uczestnik</w:t>
      </w:r>
      <w:r w:rsidR="001F60B5">
        <w:t>a</w:t>
      </w:r>
      <w:r>
        <w:t xml:space="preserve"> Przedsięwzięcia, któr</w:t>
      </w:r>
      <w:r w:rsidR="001F60B5">
        <w:t>y</w:t>
      </w:r>
      <w:r>
        <w:t xml:space="preserve"> stworz</w:t>
      </w:r>
      <w:r w:rsidR="001F60B5">
        <w:t>y</w:t>
      </w:r>
      <w:r>
        <w:t xml:space="preserve"> Demonstrator, </w:t>
      </w:r>
      <w:r w:rsidR="001F60B5">
        <w:t>jest on</w:t>
      </w:r>
      <w:r>
        <w:t xml:space="preserve"> zobowiązan</w:t>
      </w:r>
      <w:r w:rsidR="001F60B5">
        <w:t>y</w:t>
      </w:r>
      <w:r>
        <w:t xml:space="preserve"> do zapewnienia utrzymania </w:t>
      </w:r>
      <w:r w:rsidR="001F60B5">
        <w:t>go</w:t>
      </w:r>
      <w:r>
        <w:t xml:space="preserve"> w odpowiednim stanie technicznym i dbania o generowanie przez nie</w:t>
      </w:r>
      <w:r w:rsidR="001F60B5">
        <w:t>go</w:t>
      </w:r>
      <w:r>
        <w:t xml:space="preserve"> danych (Danych Demonstrator</w:t>
      </w:r>
      <w:r w:rsidR="001F60B5">
        <w:t>a</w:t>
      </w:r>
      <w:r>
        <w:t>) w trakcie</w:t>
      </w:r>
      <w:r w:rsidR="008252C9">
        <w:t xml:space="preserve"> Etapu III</w:t>
      </w:r>
      <w:r>
        <w:t xml:space="preserve">, na zasadach określonych w Umowie i Załączniku nr </w:t>
      </w:r>
      <w:r w:rsidR="00C9470A" w:rsidRPr="23D532F9">
        <w:rPr>
          <w:rFonts w:cstheme="majorBidi"/>
        </w:rPr>
        <w:t xml:space="preserve">4 </w:t>
      </w:r>
      <w:r>
        <w:t xml:space="preserve">do Regulaminu. Jak wskazano, NCBR oczekuje, że okoliczność dotycząca późniejszej własności Demonstratorów znajdzie swoje odzwierciedlenie w wynagrodzeniu </w:t>
      </w:r>
      <w:r w:rsidR="003718D4">
        <w:t xml:space="preserve">oczekiwanym przez </w:t>
      </w:r>
      <w:r>
        <w:t>Uczestników Przedsięwzięcia.</w:t>
      </w:r>
      <w:bookmarkEnd w:id="52"/>
    </w:p>
    <w:p w14:paraId="10DC83F1" w14:textId="3FE64655" w:rsidR="00847350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Lokalizacja demonstracji</w:t>
      </w:r>
      <w:r>
        <w:t xml:space="preserve">] Demonstracja, z zastrzeżeniem wyjątkowych przypadków określonych w Umowie w postanowieniach dotyczących jej zmiany, będzie przeprowadzona na terenie </w:t>
      </w:r>
      <w:r w:rsidR="008E318B">
        <w:t>nieruchomości na których znajduje się System Demonstracyjny</w:t>
      </w:r>
      <w:r>
        <w:t xml:space="preserve"> posiadając</w:t>
      </w:r>
      <w:r w:rsidR="008E318B">
        <w:t>y</w:t>
      </w:r>
      <w:r>
        <w:t xml:space="preserve"> cechy określone w Załączniku nr 2 do Regulaminu</w:t>
      </w:r>
      <w:r w:rsidR="003718D4">
        <w:t xml:space="preserve">, wybranej i zapewnianej samodzielnie we własnym zakresie przez Uczestników Przedsięwzięcia. Uczestnik Przedsięwzięcia jest zobowiązany wskazać </w:t>
      </w:r>
      <w:r w:rsidR="008E318B">
        <w:t xml:space="preserve">System </w:t>
      </w:r>
      <w:r w:rsidR="003718D4">
        <w:t>Demonstracyjn</w:t>
      </w:r>
      <w:r w:rsidR="008E318B">
        <w:t>y</w:t>
      </w:r>
      <w:r w:rsidR="003718D4">
        <w:t xml:space="preserve"> we Wniosku. NCBR przysługuje w ramach Postępowania i Umowy uprawnienie do odrzucenia proponowane</w:t>
      </w:r>
      <w:r w:rsidR="008E318B">
        <w:t>go</w:t>
      </w:r>
      <w:r w:rsidR="003718D4">
        <w:t xml:space="preserve"> przez Uczestnika Przedsięwzięcia </w:t>
      </w:r>
      <w:r w:rsidR="008E318B">
        <w:t>Systemu Demonstracyjnego</w:t>
      </w:r>
      <w:r w:rsidR="003718D4">
        <w:t xml:space="preserve">, jeśli wskutek weryfikacji przeprowadzonej przez NCBR zostanie wykazane, że nie spełnia ona Wymagań określonych w Załączniku nr 2 do Regulaminu. NCBR nie przysługują inne podstawy do kwestionowania wyboru </w:t>
      </w:r>
      <w:r w:rsidR="008E318B">
        <w:t>Systemu Demonstracyjnego</w:t>
      </w:r>
      <w:r w:rsidR="003718D4">
        <w:t xml:space="preserve">. Możliwość zmiany </w:t>
      </w:r>
      <w:r w:rsidR="008E318B">
        <w:t xml:space="preserve">Systemu Demonstracyjnego </w:t>
      </w:r>
      <w:r w:rsidR="003718D4">
        <w:t>po zawarciu Umowy, została zawarta w jej klauzulach rewizyjnych</w:t>
      </w:r>
      <w:r w:rsidR="004E0559" w:rsidRPr="23D532F9">
        <w:rPr>
          <w:rFonts w:cstheme="majorBidi"/>
        </w:rPr>
        <w:t>,</w:t>
      </w:r>
      <w:r w:rsidR="008016FC" w:rsidRPr="23D532F9">
        <w:rPr>
          <w:rFonts w:cstheme="majorBidi"/>
        </w:rPr>
        <w:t xml:space="preserve"> przy czym</w:t>
      </w:r>
      <w:r w:rsidR="004E0559" w:rsidRPr="23D532F9">
        <w:rPr>
          <w:rFonts w:cstheme="majorBidi"/>
        </w:rPr>
        <w:t xml:space="preserve"> </w:t>
      </w:r>
      <w:r w:rsidR="008E318B" w:rsidRPr="23D532F9">
        <w:rPr>
          <w:rFonts w:cstheme="majorBidi"/>
        </w:rPr>
        <w:t xml:space="preserve">nowy System Demonstracyjny </w:t>
      </w:r>
      <w:r w:rsidR="008016FC" w:rsidRPr="23D532F9">
        <w:rPr>
          <w:rFonts w:cstheme="majorBidi"/>
        </w:rPr>
        <w:t xml:space="preserve">musi spełniać </w:t>
      </w:r>
      <w:r w:rsidR="004E0559" w:rsidRPr="23D532F9">
        <w:rPr>
          <w:rFonts w:cstheme="majorBidi"/>
        </w:rPr>
        <w:t xml:space="preserve">wymogi określone w Załączniku nr 2 do Regulaminu i </w:t>
      </w:r>
      <w:r w:rsidR="008016FC" w:rsidRPr="23D532F9">
        <w:rPr>
          <w:rFonts w:cstheme="majorBidi"/>
        </w:rPr>
        <w:t xml:space="preserve">taka zmiana </w:t>
      </w:r>
      <w:r w:rsidR="004E0559" w:rsidRPr="23D532F9">
        <w:rPr>
          <w:rFonts w:cstheme="majorBidi"/>
        </w:rPr>
        <w:t>nie będzie skutkować pogorszeniem parametrów przedstawionych na potrzeby Wymagań Obligatoryjnych i Konkursowych</w:t>
      </w:r>
      <w:r w:rsidR="003718D4" w:rsidRPr="23D532F9">
        <w:rPr>
          <w:rFonts w:cstheme="majorBidi"/>
        </w:rPr>
        <w:t>.</w:t>
      </w:r>
    </w:p>
    <w:p w14:paraId="76BE5BBC" w14:textId="06164465" w:rsidR="00847350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Ryzyko</w:t>
      </w:r>
      <w:r>
        <w:t xml:space="preserve"> </w:t>
      </w:r>
      <w:r w:rsidRPr="23D532F9">
        <w:rPr>
          <w:b/>
          <w:bCs/>
        </w:rPr>
        <w:t>badawcze</w:t>
      </w:r>
      <w:r>
        <w:t xml:space="preserve"> </w:t>
      </w:r>
      <w:r w:rsidRPr="23D532F9">
        <w:rPr>
          <w:b/>
          <w:bCs/>
        </w:rPr>
        <w:t>i podział wynagrodzenia</w:t>
      </w:r>
      <w:r>
        <w:t>] Uwzględniając niepewność związaną z procesem badawczo-rozwojowym, wynagrodzenie należne Uczestnikowi Przedsięwzięcia jest podzielone na część należną  za wykonanie usług badawczo-rozwojowych zgodnie z Umową, w szczególności z Harmonogramem Rzeczowo-Finansowym (Wynagrodzenie Podstawowe) przy dopuszczalnej Umową (art. 10 §3) Granicy Błędu dot. niedopełnienia określonych Umową Wymagań, oraz na część uzależnioną od osiągnięcia przez niego w efekcie Prac B+R wszystkich, wskazanych we Wniosku i ewentualnym Postąpieniu w ramach Etapu I, parametrów dla Wymagań Konkursowych</w:t>
      </w:r>
      <w:r w:rsidR="00A12C19">
        <w:t xml:space="preserve"> i</w:t>
      </w:r>
      <w:r>
        <w:t xml:space="preserve"> Jakościowych (Wynagrodzenie Uzupełniające, tzw. </w:t>
      </w:r>
      <w:proofErr w:type="spellStart"/>
      <w:r>
        <w:t>success</w:t>
      </w:r>
      <w:proofErr w:type="spellEnd"/>
      <w:r>
        <w:t xml:space="preserve"> </w:t>
      </w:r>
      <w:proofErr w:type="spellStart"/>
      <w:r>
        <w:t>fee</w:t>
      </w:r>
      <w:proofErr w:type="spellEnd"/>
      <w:r>
        <w:t>).</w:t>
      </w:r>
      <w:bookmarkStart w:id="55" w:name="_Hlk53783845"/>
      <w:bookmarkEnd w:id="55"/>
    </w:p>
    <w:p w14:paraId="21714A06" w14:textId="6C5E5B61" w:rsidR="00153DF5" w:rsidRPr="00D94FA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Ocena</w:t>
      </w:r>
      <w:r>
        <w:t xml:space="preserve">] Ocena propozycji Wnioskodawców/Uczestników Przedsięwzięcia jest dokonywana </w:t>
      </w:r>
      <w:r w:rsidR="009D2D77">
        <w:t xml:space="preserve">na etapie oceny Wniosków, a następnie </w:t>
      </w:r>
      <w:r w:rsidR="009B175B">
        <w:t>w ramach Selekcji</w:t>
      </w:r>
      <w:r w:rsidR="003F27B8">
        <w:t>,</w:t>
      </w:r>
      <w:r w:rsidR="009B175B">
        <w:t xml:space="preserve"> </w:t>
      </w:r>
      <w:r w:rsidR="00C07695">
        <w:t xml:space="preserve">przez ocenę poniższych </w:t>
      </w:r>
      <w:r w:rsidR="005CF5CF">
        <w:t>Wymagań</w:t>
      </w:r>
      <w:r w:rsidR="00C07695">
        <w:t xml:space="preserve"> zgodnie z zasadami </w:t>
      </w:r>
      <w:r w:rsidR="004E09D7">
        <w:t xml:space="preserve">i według punktacji </w:t>
      </w:r>
      <w:r w:rsidR="009B175B">
        <w:t xml:space="preserve">określonych w </w:t>
      </w:r>
      <w:r w:rsidR="00A65A55">
        <w:t>Załączni</w:t>
      </w:r>
      <w:r w:rsidR="009B175B">
        <w:t xml:space="preserve">ku nr </w:t>
      </w:r>
      <w:r w:rsidR="007C6AED" w:rsidRPr="23D532F9">
        <w:rPr>
          <w:rFonts w:cstheme="majorBidi"/>
        </w:rPr>
        <w:t xml:space="preserve">4 i nr </w:t>
      </w:r>
      <w:r w:rsidR="009B175B">
        <w:t>5 do Regulaminu</w:t>
      </w:r>
      <w:r>
        <w:t>:</w:t>
      </w:r>
      <w:bookmarkStart w:id="56" w:name="_Hlk53780793"/>
    </w:p>
    <w:p w14:paraId="6928A71A" w14:textId="789A2BA5" w:rsidR="00545F11" w:rsidRPr="00D94FA2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D94FA2">
        <w:t>Wymagań</w:t>
      </w:r>
      <w:r w:rsidR="008545BC" w:rsidRPr="00D94FA2">
        <w:t xml:space="preserve"> Formalnych</w:t>
      </w:r>
      <w:r w:rsidR="00153DF5" w:rsidRPr="00D94FA2">
        <w:t>, czyli weryfikacji</w:t>
      </w:r>
      <w:r w:rsidR="00A65A55" w:rsidRPr="00D94FA2">
        <w:t xml:space="preserve"> w </w:t>
      </w:r>
      <w:r w:rsidR="00545F11" w:rsidRPr="00D94FA2">
        <w:t xml:space="preserve">zakresie ich formy, kompletności, </w:t>
      </w:r>
      <w:bookmarkStart w:id="57" w:name="_Hlk59575385"/>
      <w:r w:rsidR="00977E1A" w:rsidRPr="00D94FA2">
        <w:t xml:space="preserve">wystąpienia </w:t>
      </w:r>
      <w:bookmarkEnd w:id="57"/>
      <w:r w:rsidR="00545F11" w:rsidRPr="00D94FA2">
        <w:t>podstaw wykluczenia Uczestnika Przedsięwzięcia</w:t>
      </w:r>
      <w:r w:rsidR="00977E1A" w:rsidRPr="00D94FA2">
        <w:t xml:space="preserve"> (tylko na etapie Postępowania)</w:t>
      </w:r>
      <w:r w:rsidR="00545F11" w:rsidRPr="00D94FA2">
        <w:t xml:space="preserve">, a także zgodności ich przedstawienia z określoną w Regulaminie lub Umowie procedurą; </w:t>
      </w:r>
    </w:p>
    <w:p w14:paraId="081E9F48" w14:textId="1B990975" w:rsidR="00153DF5" w:rsidRPr="00D94FA2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Wymagań</w:t>
      </w:r>
      <w:r w:rsidR="00391EA0" w:rsidRPr="00D94FA2">
        <w:t xml:space="preserve"> </w:t>
      </w:r>
      <w:r w:rsidR="001066B4" w:rsidRPr="00D94FA2">
        <w:t>Obligatoryjnych</w:t>
      </w:r>
      <w:r w:rsidR="00391EA0" w:rsidRPr="00D94FA2">
        <w:t xml:space="preserve"> określonych w </w:t>
      </w:r>
      <w:r w:rsidR="00A65A55" w:rsidRPr="00D94FA2">
        <w:t>Załączni</w:t>
      </w:r>
      <w:r w:rsidR="00391EA0" w:rsidRPr="00D94FA2">
        <w:t>ku nr 1 do Regulaminu</w:t>
      </w:r>
      <w:r w:rsidR="00153DF5" w:rsidRPr="00D94FA2">
        <w:t>, czyli weryfikacji czy dan</w:t>
      </w:r>
      <w:r w:rsidR="001066B4" w:rsidRPr="00D94FA2">
        <w:t xml:space="preserve">e Rozwiązanie </w:t>
      </w:r>
      <w:r w:rsidR="00153DF5" w:rsidRPr="00D94FA2">
        <w:t xml:space="preserve">spełnia konieczne (minimalne) </w:t>
      </w:r>
      <w:r w:rsidR="6FA4B80B" w:rsidRPr="00D94FA2">
        <w:t>Wymagania</w:t>
      </w:r>
      <w:r w:rsidR="00153DF5" w:rsidRPr="00D94FA2">
        <w:t xml:space="preserve"> </w:t>
      </w:r>
      <w:r w:rsidR="009D2D77" w:rsidRPr="00D94FA2">
        <w:t xml:space="preserve">techniczne </w:t>
      </w:r>
      <w:r w:rsidR="00153DF5" w:rsidRPr="00D94FA2">
        <w:t>stawiane przed ni</w:t>
      </w:r>
      <w:r w:rsidR="001066B4" w:rsidRPr="00D94FA2">
        <w:t>m</w:t>
      </w:r>
      <w:r w:rsidR="00153DF5" w:rsidRPr="00D94FA2">
        <w:t xml:space="preserve"> w ramach Przedsięwzięcia,</w:t>
      </w:r>
      <w:r w:rsidR="005A6AE4" w:rsidRPr="00C9470A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54BD9FE" w:rsidR="00153DF5" w:rsidRPr="00D94FA2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merytoryczn</w:t>
      </w:r>
      <w:r w:rsidR="001066B4" w:rsidRPr="00D94FA2">
        <w:t>ych</w:t>
      </w:r>
      <w:r w:rsidRPr="00D94FA2">
        <w:t xml:space="preserve"> </w:t>
      </w:r>
      <w:r w:rsidR="005CF5CF" w:rsidRPr="00D94FA2">
        <w:t>Wymagań</w:t>
      </w:r>
      <w:r w:rsidR="00391EA0" w:rsidRPr="00D94FA2">
        <w:t xml:space="preserve"> </w:t>
      </w:r>
      <w:r w:rsidR="001066B4" w:rsidRPr="00D94FA2">
        <w:t>Konkursowych</w:t>
      </w:r>
      <w:r w:rsidR="00391EA0" w:rsidRPr="00D94FA2">
        <w:t xml:space="preserve"> określonych w </w:t>
      </w:r>
      <w:r w:rsidR="00A65A55" w:rsidRPr="00D94FA2">
        <w:t>Załączni</w:t>
      </w:r>
      <w:r w:rsidR="00391EA0" w:rsidRPr="00D94FA2">
        <w:t>ku nr 1 do Regulaminu</w:t>
      </w:r>
      <w:r w:rsidRPr="00D94FA2">
        <w:t>, czyli w</w:t>
      </w:r>
      <w:r w:rsidR="007C20AA" w:rsidRPr="00D94FA2">
        <w:t xml:space="preserve">eryfikacji w jakim stopniu </w:t>
      </w:r>
      <w:r w:rsidR="001066B4" w:rsidRPr="00D94FA2">
        <w:t>dane Rozwiązanie</w:t>
      </w:r>
      <w:r w:rsidR="007C20AA" w:rsidRPr="00D94FA2">
        <w:t xml:space="preserve"> wypada w </w:t>
      </w:r>
      <w:r w:rsidR="00FC1427" w:rsidRPr="00D94FA2">
        <w:t xml:space="preserve">zestawieniu </w:t>
      </w:r>
      <w:r w:rsidR="001066B4" w:rsidRPr="00D94FA2">
        <w:t xml:space="preserve">z </w:t>
      </w:r>
      <w:r w:rsidR="6C4BA7F2" w:rsidRPr="00D94FA2">
        <w:t>K</w:t>
      </w:r>
      <w:r w:rsidR="001066B4" w:rsidRPr="00D94FA2">
        <w:t>ryteriami stawianymi przez NCBR</w:t>
      </w:r>
      <w:r w:rsidR="007C20AA" w:rsidRPr="00D94FA2">
        <w:t xml:space="preserve"> </w:t>
      </w:r>
      <w:r w:rsidR="00293233" w:rsidRPr="00D94FA2">
        <w:t xml:space="preserve">oraz w </w:t>
      </w:r>
      <w:r w:rsidR="007C20AA" w:rsidRPr="00D94FA2">
        <w:t xml:space="preserve">porównaniu z innymi </w:t>
      </w:r>
      <w:r w:rsidR="001066B4" w:rsidRPr="00D94FA2">
        <w:t xml:space="preserve">Rozwiązaniami </w:t>
      </w:r>
      <w:r w:rsidR="007C20AA" w:rsidRPr="00D94FA2">
        <w:t xml:space="preserve">tworzonymi w ramach Przedsięwzięcia, w sposób umożliwiający selekcję na kolejnych etapach najlepiej rokujących </w:t>
      </w:r>
      <w:r w:rsidR="008D45B0" w:rsidRPr="00D94FA2">
        <w:t>Rozwiązań</w:t>
      </w:r>
      <w:r w:rsidR="007C20AA" w:rsidRPr="00D94FA2">
        <w:t>,</w:t>
      </w:r>
    </w:p>
    <w:p w14:paraId="0CAC211D" w14:textId="2E374739" w:rsidR="007C20AA" w:rsidRPr="00D94FA2" w:rsidRDefault="00391EA0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merytorycznych</w:t>
      </w:r>
      <w:r w:rsidR="004E09D7" w:rsidRPr="00D94FA2">
        <w:t xml:space="preserve"> </w:t>
      </w:r>
      <w:r w:rsidR="005CF5CF" w:rsidRPr="00D94FA2">
        <w:t>Wymagań</w:t>
      </w:r>
      <w:r w:rsidR="004E09D7" w:rsidRPr="00D94FA2">
        <w:t xml:space="preserve"> Jakościowych </w:t>
      </w:r>
      <w:r w:rsidRPr="00D94FA2">
        <w:t xml:space="preserve">określonych w </w:t>
      </w:r>
      <w:r w:rsidR="00A65A55" w:rsidRPr="00D94FA2">
        <w:t>Załączni</w:t>
      </w:r>
      <w:r w:rsidRPr="00D94FA2">
        <w:t xml:space="preserve">ku nr 1 do Regulaminu, </w:t>
      </w:r>
      <w:r w:rsidR="00042A14" w:rsidRPr="00D94FA2">
        <w:t>służących weryfikacji jakości proponowanego przez Uczestnika Przedsięwzięcia Rozwiązania i weryfikowanych w porównaniu z innymi Rozwiązaniami tworzonymi w ramach Przedsięwzięcia</w:t>
      </w:r>
      <w:r w:rsidR="007C20AA" w:rsidRPr="00D94FA2">
        <w:t>.</w:t>
      </w:r>
    </w:p>
    <w:p w14:paraId="24D39065" w14:textId="6D9363B2" w:rsidR="00D96404" w:rsidRPr="00D94FA2" w:rsidRDefault="00D96404" w:rsidP="04AB98BD">
      <w:pPr>
        <w:spacing w:after="0" w:line="240" w:lineRule="auto"/>
        <w:ind w:left="567"/>
        <w:jc w:val="both"/>
      </w:pPr>
      <w:r w:rsidRPr="00D94FA2">
        <w:t xml:space="preserve">W wyniku </w:t>
      </w:r>
      <w:r w:rsidR="00672B95" w:rsidRPr="00D94FA2">
        <w:t xml:space="preserve">ww. </w:t>
      </w:r>
      <w:r w:rsidRPr="00D94FA2">
        <w:t>oceny Uczestnik Przedsięwzięcia może uzyskać:</w:t>
      </w:r>
    </w:p>
    <w:p w14:paraId="2972D01E" w14:textId="77777777" w:rsidR="00D96404" w:rsidRPr="00D94FA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Negatywny:</w:t>
      </w:r>
    </w:p>
    <w:p w14:paraId="56367DE4" w14:textId="569BB5BE" w:rsidR="00D96404" w:rsidRPr="00D94FA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D94FA2">
        <w:t>w ramach Postępowania skutkujący niedopuszczeniem Wnioskodawcy do zawarcia Umowy,</w:t>
      </w:r>
    </w:p>
    <w:p w14:paraId="625FEB09" w14:textId="184CFE35" w:rsidR="00D96404" w:rsidRPr="00D94FA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D94FA2">
        <w:t xml:space="preserve">w ramach Umowy skutkujący </w:t>
      </w:r>
      <w:r w:rsidR="00DE278F" w:rsidRPr="00D94FA2">
        <w:t xml:space="preserve">– co do zasady – </w:t>
      </w:r>
      <w:r w:rsidRPr="00D94FA2">
        <w:t xml:space="preserve">uznaniem przedmiotu danego Etapu za niewykonany i skutkujący wygaśnięciem </w:t>
      </w:r>
      <w:r w:rsidR="7666427C" w:rsidRPr="00D94FA2">
        <w:t>U</w:t>
      </w:r>
      <w:r w:rsidRPr="00D94FA2">
        <w:t>mowy z danym Uczestnikiem Przedsięwzięcia,</w:t>
      </w:r>
    </w:p>
    <w:p w14:paraId="3F2E6D99" w14:textId="2E20A35A" w:rsidR="00D96404" w:rsidRPr="00D94FA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Pozytywny:</w:t>
      </w:r>
    </w:p>
    <w:p w14:paraId="0877160E" w14:textId="2E981B0F" w:rsidR="00D96404" w:rsidRPr="00D94FA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D94FA2">
        <w:t>w ramach Postępowania skutkujący dopuszczeniem Wnioskodawcy do zawarcia Umowy,</w:t>
      </w:r>
    </w:p>
    <w:p w14:paraId="5B95C7F0" w14:textId="17B46563" w:rsidR="00D96404" w:rsidRPr="00D94FA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D94FA2">
        <w:t xml:space="preserve">w ramach Umowy skutkujący uznaniem przedmiotu danego Etapu, z uwzględnieniem dopuszczalnej Granicy Błędu, za wykonany zgodnie z Umową i skutkujący wygaśnięciem </w:t>
      </w:r>
      <w:r w:rsidR="55B8B515" w:rsidRPr="00D94FA2">
        <w:t>U</w:t>
      </w:r>
      <w:r w:rsidRPr="00D94FA2">
        <w:t xml:space="preserve">mowy z danym Uczestnikiem Przedsięwzięcia wskutek </w:t>
      </w:r>
      <w:r w:rsidR="3ED66F97" w:rsidRPr="00D94FA2">
        <w:t xml:space="preserve">tego, że pomimo Wyniku Pozytywnego nie był wśród </w:t>
      </w:r>
      <w:r w:rsidR="3962D3FF" w:rsidRPr="00D94FA2">
        <w:t xml:space="preserve">najlepszych Uczestników Przedsięwzięcia i przez to nie uzyskał </w:t>
      </w:r>
      <w:r w:rsidR="3ED66F97" w:rsidRPr="00D94FA2">
        <w:t xml:space="preserve">dopuszczenia go </w:t>
      </w:r>
      <w:r w:rsidR="00DB7EAB" w:rsidRPr="00D94FA2">
        <w:t xml:space="preserve">do kolejnego Etapu </w:t>
      </w:r>
      <w:r w:rsidR="003B070C" w:rsidRPr="00D94FA2">
        <w:t>albo w ramach Etapu II - zakończenia Prac B+R w ramach Etapu II bez uprawnienia do Wynagrodzenia Uzupełniającego za Etap II</w:t>
      </w:r>
      <w:r w:rsidRPr="00D94FA2">
        <w:t>,</w:t>
      </w:r>
    </w:p>
    <w:p w14:paraId="35277A21" w14:textId="6234BC6A" w:rsidR="00D96404" w:rsidRPr="00D94FA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Wynikiem Pozytywnym z Dopuszczeniem do Kolejnego Etapu - skutkujący uznaniem przedmiotu danego Etapu, z uwzględnieniem dopuszczalnej Granicy Błędu, za wykonany zgodnie z Umową i skutkujący dopuszczeniem Uczestnika Przedsięwzięcia do kolejnego Etapu,</w:t>
      </w:r>
    </w:p>
    <w:p w14:paraId="33B9555B" w14:textId="3321F7A2" w:rsidR="00DB7EAB" w:rsidRPr="00D94FA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Końcowy Pozytywny – w przypadku, gdy Demonstrator wykonany przez Uczestnika Przedsięwzięcia</w:t>
      </w:r>
      <w:r w:rsidR="00EC1BE1" w:rsidRPr="00D94FA2">
        <w:t xml:space="preserve"> w </w:t>
      </w:r>
      <w:r w:rsidR="00EC1BE1" w:rsidRPr="00C9470A">
        <w:rPr>
          <w:rFonts w:cstheme="majorHAnsi"/>
        </w:rPr>
        <w:t>Etapie II</w:t>
      </w:r>
      <w:r w:rsidRPr="00D94FA2">
        <w:t xml:space="preserve"> przeszedł pomyślnie </w:t>
      </w:r>
      <w:r w:rsidR="00913902">
        <w:t>weryfikację</w:t>
      </w:r>
      <w:r w:rsidR="00913902" w:rsidRPr="00D94FA2">
        <w:t xml:space="preserve"> </w:t>
      </w:r>
      <w:r w:rsidR="003B070C" w:rsidRPr="00D94FA2">
        <w:t xml:space="preserve">i </w:t>
      </w:r>
      <w:r w:rsidR="0039764F" w:rsidRPr="00D94FA2">
        <w:t xml:space="preserve">Uczestnik Przedsięwzięcia </w:t>
      </w:r>
      <w:r w:rsidR="003B070C" w:rsidRPr="00D94FA2">
        <w:t>jest uprawniony do Wynagrodzenia Uzupełniającego za Etap II</w:t>
      </w:r>
      <w:r w:rsidRPr="00D94FA2">
        <w:t>.</w:t>
      </w:r>
    </w:p>
    <w:p w14:paraId="32AED751" w14:textId="475AEF9E" w:rsidR="00E52F1E" w:rsidRPr="00D94FA2" w:rsidRDefault="00E52F1E" w:rsidP="544C7337">
      <w:pPr>
        <w:spacing w:after="0" w:line="240" w:lineRule="auto"/>
        <w:ind w:left="567"/>
        <w:jc w:val="both"/>
      </w:pPr>
      <w:r w:rsidRPr="00D94FA2">
        <w:t xml:space="preserve">W toku realizacji </w:t>
      </w:r>
      <w:r w:rsidR="00C03C84" w:rsidRPr="00D94FA2">
        <w:t xml:space="preserve">Umowy </w:t>
      </w:r>
      <w:r w:rsidRPr="00D94FA2">
        <w:t xml:space="preserve">Uczestnik Przedsięwzięcia ma możliwość – w celu uzyskania lepszego wyniku w ramach Selekcji – oferowania NCBR lepszych warunków realizacji zamówienia, </w:t>
      </w:r>
      <w:r w:rsidR="0052269F" w:rsidRPr="00D94FA2">
        <w:t>w ramach Postąpienia</w:t>
      </w:r>
      <w:r w:rsidRPr="00D94FA2">
        <w:t xml:space="preserve">. W toku realizacji Przedsięwzięcia, poza </w:t>
      </w:r>
      <w:r w:rsidR="0052269F" w:rsidRPr="00D94FA2">
        <w:t xml:space="preserve">jednoznacznie </w:t>
      </w:r>
      <w:r w:rsidR="00C03C84" w:rsidRPr="00D94FA2">
        <w:t xml:space="preserve">dopuszczalną przez </w:t>
      </w:r>
      <w:r w:rsidR="00A65A55" w:rsidRPr="00D94FA2">
        <w:t>Załączni</w:t>
      </w:r>
      <w:r w:rsidR="0052269F" w:rsidRPr="00D94FA2">
        <w:t xml:space="preserve">k nr 1 </w:t>
      </w:r>
      <w:r w:rsidR="00581301" w:rsidRPr="00D94FA2">
        <w:t xml:space="preserve">Granicą Błędu </w:t>
      </w:r>
      <w:r w:rsidR="00E810FE" w:rsidRPr="00D94FA2">
        <w:t>(</w:t>
      </w:r>
      <w:r w:rsidR="00AD79A9">
        <w:t xml:space="preserve">por. </w:t>
      </w:r>
      <w:r w:rsidR="00E810FE" w:rsidRPr="00D94FA2">
        <w:t>art. 10 §3)</w:t>
      </w:r>
      <w:r w:rsidR="00027A71">
        <w:t xml:space="preserve"> i szczególnych przypadkach określonych prawem opcji</w:t>
      </w:r>
      <w:r w:rsidRPr="00D94FA2">
        <w:t>, Wykonawca nie może pogarszać</w:t>
      </w:r>
      <w:r w:rsidR="00A90917" w:rsidRPr="00D94FA2">
        <w:t xml:space="preserve">, </w:t>
      </w:r>
      <w:r w:rsidR="00675C9A" w:rsidRPr="00D94FA2">
        <w:t xml:space="preserve">z </w:t>
      </w:r>
      <w:r w:rsidR="00A90917" w:rsidRPr="00D94FA2">
        <w:t>perspektyw</w:t>
      </w:r>
      <w:r w:rsidR="00675C9A" w:rsidRPr="00D94FA2">
        <w:t>y</w:t>
      </w:r>
      <w:r w:rsidR="00A90917" w:rsidRPr="00D94FA2">
        <w:t xml:space="preserve"> NCBR, </w:t>
      </w:r>
      <w:r w:rsidRPr="00D94FA2">
        <w:t>wskazanych we Wniosku</w:t>
      </w:r>
      <w:r w:rsidR="00A90917" w:rsidRPr="00D94FA2">
        <w:t xml:space="preserve"> warunków zamówienia</w:t>
      </w:r>
      <w:r w:rsidR="005D4D93" w:rsidRPr="00D94FA2">
        <w:t>,</w:t>
      </w:r>
      <w:r w:rsidRPr="00D94FA2">
        <w:t xml:space="preserve"> pod rygorem </w:t>
      </w:r>
      <w:r w:rsidR="005D4D93" w:rsidRPr="00D94FA2">
        <w:t xml:space="preserve">jego </w:t>
      </w:r>
      <w:r w:rsidRPr="00D94FA2">
        <w:t>wykluczenia z dalszego udziału w Przedsięwzięciu</w:t>
      </w:r>
      <w:r w:rsidR="005E4FFB" w:rsidRPr="00D94FA2">
        <w:t>.</w:t>
      </w:r>
    </w:p>
    <w:bookmarkEnd w:id="56"/>
    <w:p w14:paraId="63A4E8E8" w14:textId="524D61A8" w:rsidR="007F6CE8" w:rsidRPr="00D94FA2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311ED6" w:rsidRPr="23D532F9">
        <w:rPr>
          <w:b/>
          <w:bCs/>
        </w:rPr>
        <w:t>Brak p</w:t>
      </w:r>
      <w:r w:rsidRPr="23D532F9">
        <w:rPr>
          <w:b/>
          <w:bCs/>
        </w:rPr>
        <w:t>referencj</w:t>
      </w:r>
      <w:r w:rsidR="00355D32" w:rsidRPr="23D532F9">
        <w:rPr>
          <w:b/>
          <w:bCs/>
        </w:rPr>
        <w:t>i</w:t>
      </w:r>
      <w:r w:rsidRPr="23D532F9">
        <w:rPr>
          <w:b/>
          <w:bCs/>
        </w:rPr>
        <w:t xml:space="preserve"> w </w:t>
      </w:r>
      <w:r w:rsidR="000D7C5C">
        <w:rPr>
          <w:b/>
          <w:bCs/>
        </w:rPr>
        <w:t>p</w:t>
      </w:r>
      <w:r w:rsidR="00CF6DDD" w:rsidRPr="23D532F9">
        <w:rPr>
          <w:b/>
          <w:bCs/>
        </w:rPr>
        <w:t>rzyszłości</w:t>
      </w:r>
      <w:r>
        <w:t>]</w:t>
      </w:r>
      <w:r w:rsidR="00311ED6">
        <w:t xml:space="preserve"> </w:t>
      </w:r>
      <w:bookmarkStart w:id="58" w:name="_Hlk53783949"/>
      <w:r w:rsidR="00311ED6">
        <w:t xml:space="preserve">Uczestnicy Przedsięwzięcia nie </w:t>
      </w:r>
      <w:r w:rsidR="00677555">
        <w:t xml:space="preserve">uzyskują w wyniku Przedsięwzięcia preferencji względem </w:t>
      </w:r>
      <w:r w:rsidR="00311ED6">
        <w:t>zamówie</w:t>
      </w:r>
      <w:r w:rsidR="00677555">
        <w:t>ń</w:t>
      </w:r>
      <w:r w:rsidR="00311ED6">
        <w:t xml:space="preserve"> dokonywanych </w:t>
      </w:r>
      <w:r w:rsidR="007F6CE8">
        <w:t xml:space="preserve">w </w:t>
      </w:r>
      <w:r w:rsidR="000D7C5C">
        <w:t>p</w:t>
      </w:r>
      <w:r w:rsidR="00CF6DDD">
        <w:t>rzyszłości</w:t>
      </w:r>
      <w:r w:rsidR="007F6CE8">
        <w:t xml:space="preserve"> przez NCBR</w:t>
      </w:r>
      <w:bookmarkEnd w:id="58"/>
      <w:r w:rsidR="00F400B9">
        <w:t>.</w:t>
      </w:r>
    </w:p>
    <w:p w14:paraId="5A04F227" w14:textId="2D701A25" w:rsidR="007F6CE8" w:rsidRPr="00D94FA2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59" w:name="_Ref53784002"/>
      <w:r>
        <w:t>[</w:t>
      </w:r>
      <w:r w:rsidRPr="23D532F9">
        <w:rPr>
          <w:b/>
          <w:bCs/>
        </w:rPr>
        <w:t>Korzyści NCBR</w:t>
      </w:r>
      <w:r>
        <w:t>]</w:t>
      </w:r>
      <w:r w:rsidR="007F6CE8">
        <w:t xml:space="preserve"> </w:t>
      </w:r>
      <w:r w:rsidR="00865A76">
        <w:t xml:space="preserve">Korzyści </w:t>
      </w:r>
      <w:r w:rsidR="00E05DFF">
        <w:t xml:space="preserve">zasadniczo </w:t>
      </w:r>
      <w:r w:rsidR="00865A76">
        <w:t xml:space="preserve">uzyskiwane </w:t>
      </w:r>
      <w:r w:rsidR="007F6CE8">
        <w:t>przez NCBR</w:t>
      </w:r>
      <w:r w:rsidR="00865A76">
        <w:t xml:space="preserve"> w wyniku Przedsięwzięcia to</w:t>
      </w:r>
      <w:r w:rsidR="007F6CE8">
        <w:t>:</w:t>
      </w:r>
      <w:bookmarkEnd w:id="59"/>
    </w:p>
    <w:p w14:paraId="24473641" w14:textId="6049357C" w:rsidR="007F6CE8" w:rsidRPr="00D94FA2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60" w:name="_Hlk52627907"/>
      <w:r w:rsidRPr="00D94FA2">
        <w:t>usługi badawczo-rozwojowe</w:t>
      </w:r>
      <w:r w:rsidR="00C22379" w:rsidRPr="00D94FA2">
        <w:t xml:space="preserve"> świadczone </w:t>
      </w:r>
      <w:r w:rsidR="00151D87" w:rsidRPr="00D94FA2">
        <w:t xml:space="preserve">na jego rzecz </w:t>
      </w:r>
      <w:r w:rsidR="00C22379" w:rsidRPr="00D94FA2">
        <w:t>przez Uczestników Przedsięwzięcia</w:t>
      </w:r>
      <w:bookmarkEnd w:id="60"/>
      <w:r w:rsidR="003718D4" w:rsidRPr="00D94FA2">
        <w:t>;</w:t>
      </w:r>
    </w:p>
    <w:p w14:paraId="069CE945" w14:textId="3925CAAF" w:rsidR="00847350" w:rsidRDefault="000D7C5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nabycie praw własności intelektualnej do</w:t>
      </w:r>
      <w:r w:rsidR="00847350" w:rsidRPr="00D94FA2">
        <w:t xml:space="preserve"> Rozwiązania w zakresie Komponentu Procesowego;</w:t>
      </w:r>
    </w:p>
    <w:p w14:paraId="3E5C7D3F" w14:textId="77D323B1" w:rsidR="000D7C5C" w:rsidRPr="00D94FA2" w:rsidRDefault="000D7C5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upublicznienie i udostępnienie wszystkim zainteresowanym Rekomendacji Wykonawcy- dobre praktyki transformacji systemu ciepłowniczego w kierunku OZE;</w:t>
      </w:r>
    </w:p>
    <w:p w14:paraId="5398BFA9" w14:textId="143D121D" w:rsidR="007F6CE8" w:rsidRPr="00D94FA2" w:rsidRDefault="00847350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 xml:space="preserve">ewentualnie: </w:t>
      </w:r>
      <w:r w:rsidR="007F6CE8">
        <w:t xml:space="preserve">licencja do korzystania z </w:t>
      </w:r>
      <w:r w:rsidR="0006588E">
        <w:t xml:space="preserve">Wyników Prac B+R </w:t>
      </w:r>
      <w:r>
        <w:t xml:space="preserve">w zakresie Komponentu Technologicznego Rozwiązania </w:t>
      </w:r>
      <w:r w:rsidR="0006588E">
        <w:t xml:space="preserve">(tj. z wyłączeniem przedmiotów </w:t>
      </w:r>
      <w:proofErr w:type="spellStart"/>
      <w:r w:rsidR="0006588E">
        <w:t>Background</w:t>
      </w:r>
      <w:proofErr w:type="spellEnd"/>
      <w:r w:rsidR="0006588E">
        <w:t xml:space="preserve"> IP, za wyjątkiem prawa do korzystania z nich na potrzeby oceny Wyników Prac Etapu)</w:t>
      </w:r>
      <w:r w:rsidR="00D4247B">
        <w:t xml:space="preserve"> </w:t>
      </w:r>
      <w:r w:rsidR="007F6CE8">
        <w:t>z prawem do udzielania sublicencji,</w:t>
      </w:r>
      <w:r w:rsidR="00677555">
        <w:t xml:space="preserve"> </w:t>
      </w:r>
      <w:bookmarkStart w:id="61" w:name="_Hlk53783974"/>
      <w:r w:rsidR="00677555">
        <w:t>z uwzględnieniem Wariantu B,</w:t>
      </w:r>
      <w:bookmarkEnd w:id="61"/>
    </w:p>
    <w:p w14:paraId="041A713A" w14:textId="4ACDA6E8" w:rsidR="00865A76" w:rsidRPr="00D94FA2" w:rsidRDefault="00847350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 xml:space="preserve">ewentualnie: </w:t>
      </w:r>
      <w:r w:rsidR="00865A76">
        <w:t xml:space="preserve">udział w </w:t>
      </w:r>
      <w:r w:rsidR="00C22379">
        <w:t>P</w:t>
      </w:r>
      <w:r w:rsidR="00865A76">
        <w:t>rzychodach z Komercjalizacji Wyników Prac B+R</w:t>
      </w:r>
      <w:r w:rsidR="00005F4C">
        <w:t xml:space="preserve"> i </w:t>
      </w:r>
      <w:r w:rsidR="00C22379">
        <w:t xml:space="preserve">Przychodach z Komercjalizacji </w:t>
      </w:r>
      <w:r w:rsidR="00005F4C">
        <w:t>Technologii Zależnych</w:t>
      </w:r>
      <w:r>
        <w:t xml:space="preserve"> w zakresie Komponentu Technologicznego Rozwiązania;</w:t>
      </w:r>
    </w:p>
    <w:p w14:paraId="4FED0F4E" w14:textId="15F2C2B2" w:rsidR="00865A76" w:rsidRPr="00D94FA2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dane</w:t>
      </w:r>
      <w:r w:rsidR="00865A76">
        <w:t xml:space="preserve"> generowan</w:t>
      </w:r>
      <w:r>
        <w:t>e</w:t>
      </w:r>
      <w:r w:rsidR="00865A76">
        <w:t xml:space="preserve"> w związku z pracą Demonstratorów.</w:t>
      </w:r>
    </w:p>
    <w:p w14:paraId="5E2A6485" w14:textId="7D991AB2" w:rsidR="00153DF5" w:rsidRPr="00D94FA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Termin realizacji Przedsięwzięcia</w:t>
      </w:r>
      <w:r>
        <w:t xml:space="preserve">] Zasadnicza, badawczo-rozwojowa, część Przedsięwzięcia jest ograniczona do końca roku 2023, z uwzględnieniem szczegółowego Harmonogramu Przedsięwzięcia. Umowy z Uczestnikami Przedsięwzięcia przewidują </w:t>
      </w:r>
      <w:r w:rsidR="00493172">
        <w:t>postanowienia wykraczające poza wskazany horyzont czasowy</w:t>
      </w:r>
      <w:r w:rsidR="00BB644B">
        <w:t xml:space="preserve">, </w:t>
      </w:r>
      <w:r w:rsidR="00493172">
        <w:t xml:space="preserve">w zakresie </w:t>
      </w:r>
      <w:r w:rsidR="001A608E">
        <w:t xml:space="preserve">demonstracji technologicznej, </w:t>
      </w:r>
      <w:r w:rsidR="00847350">
        <w:t xml:space="preserve">gwarancji </w:t>
      </w:r>
      <w:r w:rsidR="00BB644B">
        <w:t xml:space="preserve">zbierania danych i szczegółowej </w:t>
      </w:r>
      <w:r w:rsidR="00493172">
        <w:t xml:space="preserve">analizy funkcjonowania Demonstratorów </w:t>
      </w:r>
      <w:r w:rsidR="001A608E">
        <w:t xml:space="preserve">i ich testów </w:t>
      </w:r>
      <w:r w:rsidR="00493172">
        <w:t xml:space="preserve">oraz komercjalizacji </w:t>
      </w:r>
      <w:r w:rsidR="008B3763">
        <w:t>Rozwiązania</w:t>
      </w:r>
      <w:r w:rsidR="00DE2B68">
        <w:t xml:space="preserve"> poza Przedsięwzięciem</w:t>
      </w:r>
      <w:r w:rsidR="00493172">
        <w:t>.</w:t>
      </w:r>
    </w:p>
    <w:p w14:paraId="1BB69EB7" w14:textId="77777777" w:rsidR="00865A76" w:rsidRPr="00C9470A" w:rsidRDefault="00865A76" w:rsidP="00865A76">
      <w:pPr>
        <w:pStyle w:val="Akapitzlist"/>
        <w:spacing w:after="0" w:line="240" w:lineRule="auto"/>
        <w:ind w:left="1440"/>
        <w:jc w:val="both"/>
        <w:rPr>
          <w:rFonts w:cstheme="majorHAnsi"/>
        </w:rPr>
      </w:pPr>
    </w:p>
    <w:p w14:paraId="16F29466" w14:textId="33C73C49" w:rsidR="00AF284B" w:rsidRPr="00C9470A" w:rsidRDefault="0004269C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62" w:name="_Określenie_Zamawiającego"/>
      <w:bookmarkStart w:id="63" w:name="_Ref509207570"/>
      <w:bookmarkStart w:id="64" w:name="_Ref52629295"/>
      <w:bookmarkStart w:id="65" w:name="_Toc53762094"/>
      <w:bookmarkStart w:id="66" w:name="_Toc67954923"/>
      <w:bookmarkStart w:id="67" w:name="_Toc494180639"/>
      <w:bookmarkStart w:id="68" w:name="_Toc496261289"/>
      <w:bookmarkStart w:id="69" w:name="_Toc503862997"/>
      <w:bookmarkEnd w:id="62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Wnioskodawcy</w:t>
      </w:r>
      <w:bookmarkEnd w:id="63"/>
      <w:bookmarkEnd w:id="64"/>
      <w:bookmarkEnd w:id="65"/>
      <w:bookmarkEnd w:id="66"/>
    </w:p>
    <w:p w14:paraId="7333CE8A" w14:textId="7D6096BB" w:rsidR="003335C7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</w:pPr>
      <w:bookmarkStart w:id="70" w:name="_Toc494180640"/>
      <w:bookmarkStart w:id="71" w:name="_Toc496261290"/>
      <w:bookmarkStart w:id="72" w:name="_Toc503862998"/>
      <w:bookmarkStart w:id="73" w:name="_Ref511657198"/>
      <w:bookmarkStart w:id="74" w:name="_Toc53762095"/>
      <w:bookmarkStart w:id="75" w:name="_Toc67954924"/>
      <w:bookmarkEnd w:id="67"/>
      <w:bookmarkEnd w:id="68"/>
      <w:bookmarkEnd w:id="69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Informacj</w:t>
      </w:r>
      <w:r w:rsidR="002D20AC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e</w:t>
      </w:r>
      <w:r w:rsidRPr="00C9470A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 xml:space="preserve"> ogólne</w:t>
      </w:r>
      <w:bookmarkEnd w:id="70"/>
      <w:bookmarkEnd w:id="71"/>
      <w:bookmarkEnd w:id="72"/>
      <w:bookmarkEnd w:id="73"/>
      <w:bookmarkEnd w:id="74"/>
      <w:bookmarkEnd w:id="75"/>
    </w:p>
    <w:p w14:paraId="25877AE5" w14:textId="0AB5F214" w:rsidR="0004269C" w:rsidRPr="00C9470A" w:rsidRDefault="00586E2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Przedsięwzięcie</w:t>
      </w:r>
      <w:r w:rsidR="007803D1" w:rsidRPr="00C9470A">
        <w:rPr>
          <w:rFonts w:cstheme="majorBidi"/>
        </w:rPr>
        <w:t xml:space="preserve"> jest adresowan</w:t>
      </w:r>
      <w:r w:rsidR="00710118" w:rsidRPr="00C9470A">
        <w:rPr>
          <w:rFonts w:cstheme="majorBidi"/>
        </w:rPr>
        <w:t>e</w:t>
      </w:r>
      <w:r w:rsidR="007803D1" w:rsidRPr="00C9470A">
        <w:rPr>
          <w:rFonts w:cstheme="majorBidi"/>
        </w:rPr>
        <w:t xml:space="preserve"> do </w:t>
      </w:r>
      <w:r w:rsidR="0004269C" w:rsidRPr="00C9470A">
        <w:rPr>
          <w:rFonts w:cstheme="majorBidi"/>
        </w:rPr>
        <w:t>podmiotów</w:t>
      </w:r>
      <w:r w:rsidR="008C0349" w:rsidRPr="00C9470A">
        <w:rPr>
          <w:rFonts w:cstheme="majorBidi"/>
        </w:rPr>
        <w:t xml:space="preserve"> mający</w:t>
      </w:r>
      <w:r w:rsidR="007803D1" w:rsidRPr="00C9470A">
        <w:rPr>
          <w:rFonts w:cstheme="majorBidi"/>
        </w:rPr>
        <w:t>ch</w:t>
      </w:r>
      <w:r w:rsidR="008C0349" w:rsidRPr="00C9470A">
        <w:rPr>
          <w:rFonts w:cstheme="majorBidi"/>
        </w:rPr>
        <w:t xml:space="preserve"> pomysł, wymagany potencjał i wolę </w:t>
      </w:r>
      <w:r w:rsidR="007803D1" w:rsidRPr="00C9470A">
        <w:rPr>
          <w:rFonts w:cstheme="majorBidi"/>
        </w:rPr>
        <w:t>opracowania</w:t>
      </w:r>
      <w:r w:rsidR="00160C28" w:rsidRPr="00C9470A">
        <w:rPr>
          <w:rFonts w:cstheme="majorBidi"/>
        </w:rPr>
        <w:t xml:space="preserve"> </w:t>
      </w:r>
      <w:r w:rsidR="007462E9" w:rsidRPr="00C9470A">
        <w:rPr>
          <w:rFonts w:cstheme="majorBidi"/>
        </w:rPr>
        <w:t>Rozwiązania w postaci stworzenia innowacyjnego i uniwersalnego modelu systemu ciepłowniczego</w:t>
      </w:r>
      <w:r w:rsidR="0020684C" w:rsidRPr="00C9470A">
        <w:rPr>
          <w:rFonts w:cstheme="majorBidi"/>
        </w:rPr>
        <w:t>, spełniające</w:t>
      </w:r>
      <w:r w:rsidR="00380110">
        <w:rPr>
          <w:rFonts w:cstheme="majorBidi"/>
        </w:rPr>
        <w:t>go</w:t>
      </w:r>
      <w:r w:rsidR="006F20F6" w:rsidRPr="00C9470A">
        <w:rPr>
          <w:rFonts w:cstheme="majorBidi"/>
        </w:rPr>
        <w:t xml:space="preserve"> </w:t>
      </w:r>
      <w:r w:rsidR="009316AB" w:rsidRPr="00C9470A">
        <w:rPr>
          <w:rFonts w:cstheme="majorBidi"/>
        </w:rPr>
        <w:t xml:space="preserve">co najmniej </w:t>
      </w:r>
      <w:r w:rsidR="6FA4B80B" w:rsidRPr="00C9470A">
        <w:rPr>
          <w:rFonts w:cstheme="majorBidi"/>
        </w:rPr>
        <w:t>Wymagania</w:t>
      </w:r>
      <w:r w:rsidR="00D44B54" w:rsidRPr="00C9470A">
        <w:rPr>
          <w:rFonts w:cstheme="majorBidi"/>
        </w:rPr>
        <w:t xml:space="preserve"> </w:t>
      </w:r>
      <w:r w:rsidR="00A747F8" w:rsidRPr="00C9470A">
        <w:rPr>
          <w:rFonts w:cstheme="majorBidi"/>
        </w:rPr>
        <w:t xml:space="preserve">Obligatoryjne </w:t>
      </w:r>
      <w:r w:rsidR="0020684C" w:rsidRPr="00C9470A">
        <w:rPr>
          <w:rFonts w:cstheme="majorBidi"/>
        </w:rPr>
        <w:t xml:space="preserve">wskazane w </w:t>
      </w:r>
      <w:r w:rsidR="00A65A55" w:rsidRPr="00C9470A">
        <w:rPr>
          <w:rFonts w:cstheme="majorBidi"/>
        </w:rPr>
        <w:t>Załączni</w:t>
      </w:r>
      <w:r w:rsidR="0020684C" w:rsidRPr="00C9470A">
        <w:rPr>
          <w:rFonts w:cstheme="majorBidi"/>
        </w:rPr>
        <w:t xml:space="preserve">ku nr </w:t>
      </w:r>
      <w:r w:rsidR="009316AB" w:rsidRPr="00C9470A">
        <w:rPr>
          <w:rFonts w:cstheme="majorBidi"/>
        </w:rPr>
        <w:t>1 do Regulaminu</w:t>
      </w:r>
      <w:r w:rsidR="0020684C" w:rsidRPr="00C9470A">
        <w:rPr>
          <w:rFonts w:cstheme="majorBidi"/>
        </w:rPr>
        <w:t xml:space="preserve">. </w:t>
      </w:r>
      <w:r w:rsidR="0004269C" w:rsidRPr="00C9470A">
        <w:rPr>
          <w:rFonts w:cstheme="majorBidi"/>
        </w:rPr>
        <w:t xml:space="preserve">NCBR prowadzi niniejsze </w:t>
      </w:r>
      <w:r w:rsidR="00BB37CD" w:rsidRPr="00C9470A">
        <w:rPr>
          <w:rFonts w:cstheme="majorBidi"/>
        </w:rPr>
        <w:t>P</w:t>
      </w:r>
      <w:r w:rsidR="0004269C" w:rsidRPr="00C9470A">
        <w:rPr>
          <w:rFonts w:cstheme="majorBidi"/>
        </w:rPr>
        <w:t>ostępowanie z zachowaniem zasad otwartości i konkurencyjności, nie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wprowadzając</w:t>
      </w:r>
      <w:r w:rsidR="00BE1C67" w:rsidRPr="00C9470A">
        <w:rPr>
          <w:rFonts w:cstheme="majorBidi"/>
        </w:rPr>
        <w:t>,</w:t>
      </w:r>
      <w:r w:rsidR="0004269C" w:rsidRPr="00C9470A">
        <w:rPr>
          <w:rFonts w:cstheme="majorBidi"/>
        </w:rPr>
        <w:t xml:space="preserve"> co do zasady</w:t>
      </w:r>
      <w:r w:rsidR="001B0CEA" w:rsidRPr="00C9470A">
        <w:rPr>
          <w:rFonts w:cstheme="majorBidi"/>
        </w:rPr>
        <w:t xml:space="preserve"> (tj. </w:t>
      </w:r>
      <w:r w:rsidR="00A747F8" w:rsidRPr="00C9470A">
        <w:rPr>
          <w:rFonts w:cstheme="majorBidi"/>
        </w:rPr>
        <w:t>poza jednoznaczn</w:t>
      </w:r>
      <w:r w:rsidR="008D26FF" w:rsidRPr="00C9470A">
        <w:rPr>
          <w:rFonts w:cstheme="majorBidi"/>
        </w:rPr>
        <w:t>ie określonymi</w:t>
      </w:r>
      <w:r w:rsidR="00A747F8" w:rsidRPr="00C9470A">
        <w:rPr>
          <w:rFonts w:cstheme="majorBidi"/>
        </w:rPr>
        <w:t xml:space="preserve"> wyjątkami</w:t>
      </w:r>
      <w:r w:rsidR="001B0CEA" w:rsidRPr="00C9470A">
        <w:rPr>
          <w:rFonts w:cstheme="majorBidi"/>
        </w:rPr>
        <w:t>)</w:t>
      </w:r>
      <w:r w:rsidR="0004269C" w:rsidRPr="00C9470A">
        <w:rPr>
          <w:rFonts w:cstheme="majorBidi"/>
        </w:rPr>
        <w:t xml:space="preserve"> ograniczeń w zakresie kategorii podmiotów, uprawnionych do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złożenia Wniosków</w:t>
      </w:r>
      <w:r w:rsidR="00743DE2" w:rsidRPr="00C9470A">
        <w:rPr>
          <w:rFonts w:cstheme="majorBidi"/>
        </w:rPr>
        <w:t xml:space="preserve"> o przystąpienie do </w:t>
      </w:r>
      <w:r w:rsidR="00BB37CD" w:rsidRPr="00C9470A">
        <w:rPr>
          <w:rFonts w:cstheme="majorBidi"/>
        </w:rPr>
        <w:t>P</w:t>
      </w:r>
      <w:r w:rsidR="00743DE2" w:rsidRPr="00C9470A">
        <w:rPr>
          <w:rFonts w:cstheme="majorBidi"/>
        </w:rPr>
        <w:t>ostępowania</w:t>
      </w:r>
      <w:r w:rsidR="008227C1" w:rsidRPr="00C9470A">
        <w:rPr>
          <w:rFonts w:cstheme="majorBidi"/>
        </w:rPr>
        <w:t xml:space="preserve"> i zawarcie Umowy</w:t>
      </w:r>
      <w:r w:rsidR="00E9232B" w:rsidRPr="00C9470A">
        <w:rPr>
          <w:rFonts w:cstheme="majorBidi"/>
          <w:b/>
          <w:bCs/>
        </w:rPr>
        <w:t>, stanowiących jednocześnie ofertę na wykonanie przedmiotu zamówienia</w:t>
      </w:r>
      <w:r w:rsidR="00E9232B" w:rsidRPr="00C9470A">
        <w:rPr>
          <w:rFonts w:cstheme="majorBidi"/>
        </w:rPr>
        <w:t xml:space="preserve"> </w:t>
      </w:r>
      <w:r w:rsidR="00743DE2" w:rsidRPr="00C9470A">
        <w:rPr>
          <w:rFonts w:cstheme="majorBidi"/>
        </w:rPr>
        <w:t>(dalej: „</w:t>
      </w:r>
      <w:r w:rsidR="00743DE2" w:rsidRPr="00C9470A">
        <w:rPr>
          <w:rFonts w:cstheme="majorBidi"/>
          <w:b/>
          <w:bCs/>
        </w:rPr>
        <w:t>Wniosek</w:t>
      </w:r>
      <w:r w:rsidR="00743DE2" w:rsidRPr="00C9470A">
        <w:rPr>
          <w:rFonts w:cstheme="majorBidi"/>
        </w:rPr>
        <w:t>”)</w:t>
      </w:r>
      <w:r w:rsidR="003F41DA" w:rsidRPr="00C9470A">
        <w:rPr>
          <w:rFonts w:cstheme="majorBidi"/>
        </w:rPr>
        <w:t>.</w:t>
      </w:r>
      <w:r w:rsidR="0004269C" w:rsidRPr="00C9470A">
        <w:rPr>
          <w:rFonts w:cstheme="majorBidi"/>
        </w:rPr>
        <w:t xml:space="preserve"> </w:t>
      </w:r>
    </w:p>
    <w:p w14:paraId="59827948" w14:textId="25947D01" w:rsidR="004571C4" w:rsidRPr="00C9470A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76" w:name="_Ref511660533"/>
      <w:r w:rsidRPr="00C9470A">
        <w:t xml:space="preserve">Do udziału w </w:t>
      </w:r>
      <w:r w:rsidR="00586E2C" w:rsidRPr="00C9470A">
        <w:t xml:space="preserve">Przedsięwzięciu </w:t>
      </w:r>
      <w:r w:rsidRPr="00C9470A">
        <w:t xml:space="preserve">dopuszczone są wszystkie </w:t>
      </w:r>
      <w:r w:rsidR="00E9232B" w:rsidRPr="00C9470A">
        <w:t>zainteresowane podmioty, które mają zdolność wykonania Umowy</w:t>
      </w:r>
      <w:r w:rsidR="00A747F8" w:rsidRPr="00C9470A">
        <w:t xml:space="preserve"> i spełniają warunki określone w tym Regulaminie</w:t>
      </w:r>
      <w:r w:rsidR="003D1F09" w:rsidRPr="00C9470A">
        <w:t xml:space="preserve"> oraz posiadają siedzibę</w:t>
      </w:r>
      <w:r w:rsidR="0038051D" w:rsidRPr="00C9470A">
        <w:t xml:space="preserve"> lub miejsce zamieszkania</w:t>
      </w:r>
      <w:r w:rsidR="003D1F09" w:rsidRPr="00C9470A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9470A">
        <w:t>ej</w:t>
      </w:r>
      <w:r w:rsidR="003D1F09" w:rsidRPr="00C9470A">
        <w:t xml:space="preserve"> zamówień rządowych, których stroną jest Polska lub Unia Europejska.</w:t>
      </w:r>
      <w:r w:rsidR="009316AB" w:rsidRPr="00C9470A">
        <w:t xml:space="preserve"> </w:t>
      </w:r>
      <w:r w:rsidR="6FA4B80B" w:rsidRPr="00C9470A">
        <w:t>Wymagania</w:t>
      </w:r>
      <w:r w:rsidR="009316AB" w:rsidRPr="00C9470A">
        <w:t xml:space="preserve"> określone w </w:t>
      </w:r>
      <w:r w:rsidR="00A65A55" w:rsidRPr="00C9470A">
        <w:t>Załączni</w:t>
      </w:r>
      <w:r w:rsidR="009316AB" w:rsidRPr="00C9470A">
        <w:t xml:space="preserve">ku nr 1 do Regulaminu oraz Kryteria zawarte w </w:t>
      </w:r>
      <w:r w:rsidR="00A65A55" w:rsidRPr="00C9470A">
        <w:t>Załączni</w:t>
      </w:r>
      <w:r w:rsidR="009316AB" w:rsidRPr="00C9470A">
        <w:t>ku nr 5 do Regulaminu określają jakie kompetencje, w ramach konkurencji pomiędzy Uczestnikami Przedsięwzięcia, są preferowane.</w:t>
      </w:r>
      <w:bookmarkStart w:id="77" w:name="_Ref499632404"/>
      <w:bookmarkEnd w:id="76"/>
    </w:p>
    <w:p w14:paraId="5ACEF19F" w14:textId="78D91E6D" w:rsidR="00160C28" w:rsidRPr="003A79AE" w:rsidRDefault="003A79AE" w:rsidP="003A79A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Theme="majorBidi" w:eastAsiaTheme="majorBidi" w:hAnsiTheme="majorBidi" w:cstheme="majorBidi"/>
        </w:rPr>
      </w:pPr>
      <w:r>
        <w:t>Z zastrzeżeniem dalszych postanowień tego ustępu j</w:t>
      </w:r>
      <w:r w:rsidR="003F41DA" w:rsidRPr="00C9470A">
        <w:t xml:space="preserve">eden </w:t>
      </w:r>
      <w:r w:rsidR="00BB37CD" w:rsidRPr="00C9470A">
        <w:t>p</w:t>
      </w:r>
      <w:r w:rsidR="00CE3227" w:rsidRPr="00C9470A">
        <w:t>odmiot</w:t>
      </w:r>
      <w:r w:rsidR="002973D0" w:rsidRPr="00C9470A">
        <w:t xml:space="preserve"> (rozumiany jako osoba fizyczna, jednostka organizacyjna albo osoba prawna)</w:t>
      </w:r>
      <w:r w:rsidR="00902C6A" w:rsidRPr="00C9470A">
        <w:t xml:space="preserve"> </w:t>
      </w:r>
      <w:r w:rsidR="00CE3227" w:rsidRPr="00C9470A">
        <w:t xml:space="preserve">może złożyć nie więcej niż jeden Wniosek, niezależnie od tego czy składa Wniosek samodzielnie czy łącznie z </w:t>
      </w:r>
      <w:r w:rsidR="002D20AC" w:rsidRPr="00C9470A">
        <w:rPr>
          <w:rFonts w:cstheme="majorBidi"/>
        </w:rPr>
        <w:t>innym podmiotem/</w:t>
      </w:r>
      <w:r w:rsidR="00CE3227" w:rsidRPr="00C9470A">
        <w:t>innymi podmiotami.</w:t>
      </w:r>
      <w:r w:rsidR="003F41DA" w:rsidRPr="00C9470A">
        <w:t xml:space="preserve"> Wszystkie W</w:t>
      </w:r>
      <w:r w:rsidR="00CE3227" w:rsidRPr="00C9470A">
        <w:t>nioski złożone z</w:t>
      </w:r>
      <w:r w:rsidR="00902C6A" w:rsidRPr="00C9470A">
        <w:t> </w:t>
      </w:r>
      <w:r w:rsidR="00CE3227" w:rsidRPr="00C9470A">
        <w:t>naruszeniem zasady wskazanej w</w:t>
      </w:r>
      <w:r w:rsidR="00000DF9" w:rsidRPr="00C9470A">
        <w:t> </w:t>
      </w:r>
      <w:r w:rsidR="00CE3227" w:rsidRPr="00C9470A">
        <w:t>zdaniu poprzedzającym podlega</w:t>
      </w:r>
      <w:r w:rsidR="007D196B" w:rsidRPr="00C9470A">
        <w:t xml:space="preserve">ją wykluczeniu </w:t>
      </w:r>
      <w:r w:rsidR="007D196B" w:rsidRPr="00C9470A">
        <w:rPr>
          <w:rFonts w:cstheme="majorBidi"/>
        </w:rPr>
        <w:t>w</w:t>
      </w:r>
      <w:r w:rsidR="00902C6A" w:rsidRPr="00C9470A">
        <w:rPr>
          <w:rFonts w:cstheme="majorBidi"/>
        </w:rPr>
        <w:t> </w:t>
      </w:r>
      <w:r w:rsidR="007D196B" w:rsidRPr="00C9470A">
        <w:rPr>
          <w:rFonts w:cstheme="majorBidi"/>
        </w:rPr>
        <w:t>Postępowaniu</w:t>
      </w:r>
      <w:r w:rsidR="003F41DA" w:rsidRPr="00C9470A">
        <w:rPr>
          <w:rFonts w:cstheme="majorBidi"/>
        </w:rPr>
        <w:t xml:space="preserve"> w ramach </w:t>
      </w:r>
      <w:r w:rsidR="00BB37CD" w:rsidRPr="00C9470A">
        <w:rPr>
          <w:rFonts w:cstheme="majorBidi"/>
        </w:rPr>
        <w:t>o</w:t>
      </w:r>
      <w:r w:rsidR="003F41DA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f</w:t>
      </w:r>
      <w:r w:rsidR="001F79F6" w:rsidRPr="00C9470A">
        <w:rPr>
          <w:rFonts w:cstheme="majorBidi"/>
        </w:rPr>
        <w:t>ormalnej</w:t>
      </w:r>
      <w:r w:rsidR="007D196B" w:rsidRPr="00C9470A">
        <w:rPr>
          <w:rFonts w:cstheme="majorBidi"/>
        </w:rPr>
        <w:t>.</w:t>
      </w:r>
      <w:r w:rsidR="001F018E" w:rsidRPr="00C9470A">
        <w:rPr>
          <w:rFonts w:cstheme="majorBidi"/>
        </w:rPr>
        <w:t xml:space="preserve"> Dla usunięcia wątpliwości NCBR wskazuje, że</w:t>
      </w:r>
      <w:r w:rsidR="00BE3C7F" w:rsidRPr="00C9470A">
        <w:rPr>
          <w:rFonts w:cstheme="majorBidi"/>
        </w:rPr>
        <w:t xml:space="preserve"> </w:t>
      </w:r>
      <w:r w:rsidR="00160C28" w:rsidRPr="00C9470A">
        <w:rPr>
          <w:rFonts w:cstheme="majorBidi"/>
        </w:rPr>
        <w:t>jed</w:t>
      </w:r>
      <w:r w:rsidR="00467E0B" w:rsidRPr="00C9470A">
        <w:rPr>
          <w:rFonts w:cstheme="majorBidi"/>
        </w:rPr>
        <w:t>en</w:t>
      </w:r>
      <w:r w:rsidR="00160C28" w:rsidRPr="00C9470A">
        <w:rPr>
          <w:rFonts w:cstheme="majorBidi"/>
        </w:rPr>
        <w:t xml:space="preserve"> </w:t>
      </w:r>
      <w:r w:rsidR="00467E0B" w:rsidRPr="00C9470A">
        <w:rPr>
          <w:rFonts w:cstheme="majorBidi"/>
        </w:rPr>
        <w:t xml:space="preserve">podmiot </w:t>
      </w:r>
      <w:r w:rsidR="00160C28" w:rsidRPr="00C9470A">
        <w:rPr>
          <w:rFonts w:cstheme="majorBidi"/>
        </w:rPr>
        <w:t xml:space="preserve">nie może </w:t>
      </w:r>
      <w:r w:rsidR="00975837" w:rsidRPr="00C9470A">
        <w:rPr>
          <w:rFonts w:cstheme="majorBidi"/>
        </w:rPr>
        <w:t>być</w:t>
      </w:r>
      <w:r w:rsidR="00720F2C" w:rsidRPr="00C9470A">
        <w:rPr>
          <w:rFonts w:cstheme="majorBidi"/>
        </w:rPr>
        <w:t xml:space="preserve"> </w:t>
      </w:r>
      <w:r w:rsidR="00BE3C7F" w:rsidRPr="00C9470A">
        <w:t>wskazany jako Wnioskodawca lub podmiot współtworzący Wnioskodawcę w więcej niż jednym Wniosku</w:t>
      </w:r>
      <w:r w:rsidR="00181247" w:rsidRPr="00C9470A">
        <w:rPr>
          <w:rFonts w:cstheme="majorBidi"/>
        </w:rPr>
        <w:t xml:space="preserve">. W przypadku naruszenia zasady wskazanej w </w:t>
      </w:r>
      <w:r w:rsidR="004570B3" w:rsidRPr="00C9470A">
        <w:rPr>
          <w:rFonts w:cstheme="majorBidi"/>
        </w:rPr>
        <w:t>niniejszym ustępie</w:t>
      </w:r>
      <w:r w:rsidR="00181247" w:rsidRPr="00C9470A">
        <w:rPr>
          <w:rFonts w:cstheme="majorBidi"/>
        </w:rPr>
        <w:t xml:space="preserve">, wykluczeniu podlegają wszyscy Wnioskodawcy </w:t>
      </w:r>
      <w:r w:rsidR="002878AF" w:rsidRPr="00C9470A">
        <w:rPr>
          <w:rFonts w:cstheme="majorBidi"/>
        </w:rPr>
        <w:t xml:space="preserve">objęci </w:t>
      </w:r>
      <w:r w:rsidR="00181247" w:rsidRPr="00C9470A">
        <w:rPr>
          <w:rFonts w:cstheme="majorBidi"/>
        </w:rPr>
        <w:t>naruszeniem</w:t>
      </w:r>
      <w:r w:rsidR="00E5625C" w:rsidRPr="00C9470A">
        <w:rPr>
          <w:rFonts w:cstheme="majorBidi"/>
        </w:rPr>
        <w:t>.</w:t>
      </w:r>
      <w:bookmarkStart w:id="78" w:name="_Hlk499483384"/>
      <w:bookmarkStart w:id="79" w:name="_Hlk53784238"/>
      <w:bookmarkStart w:id="80" w:name="_Ref53586949"/>
      <w:bookmarkStart w:id="81" w:name="_Hlk53784248"/>
      <w:bookmarkEnd w:id="77"/>
      <w:bookmarkEnd w:id="78"/>
      <w:bookmarkEnd w:id="79"/>
      <w:bookmarkEnd w:id="80"/>
      <w:r w:rsidRPr="003A79AE">
        <w:t xml:space="preserve"> </w:t>
      </w:r>
      <w:r w:rsidRPr="003A79AE">
        <w:rPr>
          <w:rFonts w:cstheme="majorBidi"/>
        </w:rPr>
        <w:t xml:space="preserve">W przypadku Wnioskodawców będących uczelnią, w ramach której wydzielono jednostki organizacyjne takie jak wydziały, instytuty, katedry, zakłady, centra i kolegia, dopuszczalne jest, aby taka uczelnia była wskazana jako Wnioskodawca lub podmiot współtworzący Wnioskodawcę w nie więcej niż </w:t>
      </w:r>
      <w:r w:rsidRPr="003A79AE">
        <w:rPr>
          <w:rFonts w:cstheme="majorBidi"/>
          <w:b/>
        </w:rPr>
        <w:t>dwóch</w:t>
      </w:r>
      <w:r w:rsidRPr="003A79AE">
        <w:rPr>
          <w:rFonts w:cstheme="majorBidi"/>
        </w:rPr>
        <w:t xml:space="preserve"> Wnioskach, pod warunkiem, że:</w:t>
      </w:r>
    </w:p>
    <w:p w14:paraId="7D7754BA" w14:textId="67F965DF" w:rsidR="003A79AE" w:rsidRDefault="003A79AE" w:rsidP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zgłoszone w ramach odrębnych Wniosków Zespoły Projektowe składają się z różnych osób,</w:t>
      </w:r>
    </w:p>
    <w:p w14:paraId="2E3F1E15" w14:textId="138020B9" w:rsidR="003A79AE" w:rsidRPr="003A79AE" w:rsidRDefault="003A79AE" w:rsidP="009236DB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16BFC955" w14:textId="702D6CF0" w:rsidR="003A79AE" w:rsidRPr="003A79AE" w:rsidRDefault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331AAC18" w14:textId="569B9280" w:rsidR="003A79AE" w:rsidRPr="003A79AE" w:rsidRDefault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Wnioskodawcy, w skład których wchodzi taka uczelnia, powezmą dodatkowe zobowiązania określone w ART. 6 §2 pkt 24 wzoru Umowy.</w:t>
      </w:r>
    </w:p>
    <w:p w14:paraId="4C60F19E" w14:textId="05BCF89B" w:rsidR="009D03CE" w:rsidRPr="00C9470A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82" w:name="_Ref52629309"/>
      <w:bookmarkEnd w:id="81"/>
      <w:r w:rsidRPr="00C9470A">
        <w:rPr>
          <w:rFonts w:cstheme="majorBidi"/>
        </w:rPr>
        <w:t xml:space="preserve">Wnioskodawcy mogą uczestniczyć w </w:t>
      </w:r>
      <w:r w:rsidR="00586E2C" w:rsidRPr="00C9470A">
        <w:rPr>
          <w:rFonts w:cstheme="majorBidi"/>
        </w:rPr>
        <w:t xml:space="preserve">Przedsięwzięciu </w:t>
      </w:r>
      <w:r w:rsidR="008C0349" w:rsidRPr="00C9470A">
        <w:rPr>
          <w:rFonts w:cstheme="majorBidi"/>
        </w:rPr>
        <w:t>zarówno samodzielnie jak i wspólnie z</w:t>
      </w:r>
      <w:r w:rsidR="005068B7" w:rsidRPr="00C9470A">
        <w:rPr>
          <w:rFonts w:cstheme="majorBidi"/>
        </w:rPr>
        <w:t> </w:t>
      </w:r>
      <w:r w:rsidR="008C0349" w:rsidRPr="00C9470A">
        <w:rPr>
          <w:rFonts w:cstheme="majorBidi"/>
        </w:rPr>
        <w:t>innymi podmiotami</w:t>
      </w:r>
      <w:r w:rsidR="009D03CE" w:rsidRPr="00C9470A">
        <w:rPr>
          <w:rFonts w:cstheme="majorBidi"/>
        </w:rPr>
        <w:t>, przy czym:</w:t>
      </w:r>
      <w:bookmarkEnd w:id="82"/>
    </w:p>
    <w:p w14:paraId="0B5B7855" w14:textId="002CD2C4" w:rsidR="00BB3634" w:rsidRPr="00C9470A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przypadku </w:t>
      </w:r>
      <w:r w:rsidR="00F22079" w:rsidRPr="00C9470A">
        <w:rPr>
          <w:rFonts w:cstheme="majorBidi"/>
        </w:rPr>
        <w:t>W</w:t>
      </w:r>
      <w:r w:rsidR="007803D1" w:rsidRPr="00C9470A">
        <w:rPr>
          <w:rFonts w:cstheme="majorBidi"/>
        </w:rPr>
        <w:t>niosku złożon</w:t>
      </w:r>
      <w:r w:rsidRPr="00C9470A">
        <w:rPr>
          <w:rFonts w:cstheme="majorBidi"/>
        </w:rPr>
        <w:t>ego</w:t>
      </w:r>
      <w:r w:rsidR="007803D1" w:rsidRPr="00C9470A">
        <w:rPr>
          <w:rFonts w:cstheme="majorBidi"/>
        </w:rPr>
        <w:t xml:space="preserve"> przez kilka podmiotów, są oni traktowani jako jeden Wnioskodawca, co oznacza</w:t>
      </w:r>
      <w:r w:rsidR="0004269C" w:rsidRPr="00C9470A">
        <w:rPr>
          <w:rFonts w:cstheme="majorBidi"/>
        </w:rPr>
        <w:t xml:space="preserve"> m.in.</w:t>
      </w:r>
      <w:r w:rsidR="007803D1" w:rsidRPr="00C9470A">
        <w:rPr>
          <w:rFonts w:cstheme="majorBidi"/>
        </w:rPr>
        <w:t xml:space="preserve">, że mogą sumować swój potencjał na potrzeby </w:t>
      </w:r>
      <w:r w:rsidR="005CF5CF" w:rsidRPr="00C9470A">
        <w:rPr>
          <w:rFonts w:cstheme="majorBidi"/>
        </w:rPr>
        <w:t>Wymagań</w:t>
      </w:r>
      <w:r w:rsidR="007803D1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="00395C4C" w:rsidRPr="00C9470A">
        <w:rPr>
          <w:rFonts w:cstheme="majorBidi"/>
        </w:rPr>
        <w:t xml:space="preserve"> i odpowiadają solidarnie względem NCBR</w:t>
      </w:r>
      <w:r w:rsidR="00A655DA" w:rsidRPr="00C9470A">
        <w:rPr>
          <w:rFonts w:cstheme="majorBidi"/>
        </w:rPr>
        <w:t>, zarówno na etapie Postępowania jak i wykonania Umowy</w:t>
      </w:r>
      <w:r w:rsidR="00B115AC" w:rsidRPr="00C9470A">
        <w:rPr>
          <w:rFonts w:cstheme="majorBidi"/>
        </w:rPr>
        <w:t xml:space="preserve">, </w:t>
      </w:r>
      <w:r w:rsidR="00BB3634" w:rsidRPr="00C9470A">
        <w:rPr>
          <w:rFonts w:cstheme="majorBidi"/>
        </w:rPr>
        <w:t>z zastrzeżeniem punktu kolejnego,</w:t>
      </w:r>
    </w:p>
    <w:p w14:paraId="52249D0A" w14:textId="549693E1" w:rsidR="009D03CE" w:rsidRPr="00C9470A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zakresie </w:t>
      </w:r>
      <w:r w:rsidR="00B115AC" w:rsidRPr="00C9470A">
        <w:rPr>
          <w:rFonts w:cstheme="majorBidi"/>
        </w:rPr>
        <w:t xml:space="preserve">podstaw wykluczenia ocenie, ze skutkiem dla wszystkich podmiotów tworzących wspólnie Wnioskodawcę, podlega </w:t>
      </w:r>
      <w:r w:rsidRPr="00C9470A">
        <w:rPr>
          <w:rFonts w:cstheme="majorBidi"/>
        </w:rPr>
        <w:t xml:space="preserve">z osobna </w:t>
      </w:r>
      <w:r w:rsidR="00B115AC" w:rsidRPr="00C9470A">
        <w:rPr>
          <w:rFonts w:cstheme="majorBidi"/>
        </w:rPr>
        <w:t xml:space="preserve">każdy </w:t>
      </w:r>
      <w:r w:rsidRPr="00C9470A">
        <w:rPr>
          <w:rFonts w:cstheme="majorBidi"/>
        </w:rPr>
        <w:t xml:space="preserve">wskazany we Wniosku </w:t>
      </w:r>
      <w:r w:rsidR="00B115AC" w:rsidRPr="00C9470A">
        <w:rPr>
          <w:rFonts w:cstheme="majorBidi"/>
        </w:rPr>
        <w:t>podmiot</w:t>
      </w:r>
      <w:r w:rsidR="00586FAC" w:rsidRPr="00C9470A">
        <w:rPr>
          <w:rFonts w:cstheme="majorBidi"/>
        </w:rPr>
        <w:t xml:space="preserve"> wchodzący w skład Wnioskodawcy</w:t>
      </w:r>
      <w:r w:rsidR="009D03CE" w:rsidRPr="00C9470A">
        <w:rPr>
          <w:rFonts w:cstheme="majorBidi"/>
        </w:rPr>
        <w:t>,</w:t>
      </w:r>
      <w:r w:rsidR="00181247" w:rsidRPr="00C9470A">
        <w:rPr>
          <w:rFonts w:cstheme="majorBidi"/>
        </w:rPr>
        <w:t xml:space="preserve"> </w:t>
      </w:r>
      <w:bookmarkStart w:id="83" w:name="_Hlk53784313"/>
      <w:r w:rsidR="00181247" w:rsidRPr="00C9470A">
        <w:rPr>
          <w:rFonts w:cstheme="majorBidi"/>
        </w:rPr>
        <w:t xml:space="preserve">w tym w zakresie naruszenia zasady wskazanej w ust. </w:t>
      </w:r>
      <w:r w:rsidR="00181247" w:rsidRPr="00C9470A">
        <w:rPr>
          <w:rFonts w:cstheme="majorBidi"/>
        </w:rPr>
        <w:fldChar w:fldCharType="begin"/>
      </w:r>
      <w:r w:rsidR="00181247" w:rsidRPr="00C9470A">
        <w:rPr>
          <w:rFonts w:cstheme="majorBidi"/>
        </w:rPr>
        <w:instrText xml:space="preserve"> REF _Ref53586949 \r \h </w:instrText>
      </w:r>
      <w:r w:rsidR="004E2D42" w:rsidRPr="00C9470A">
        <w:rPr>
          <w:rFonts w:cstheme="majorBidi"/>
        </w:rPr>
        <w:instrText xml:space="preserve"> \* MERGEFORMAT </w:instrText>
      </w:r>
      <w:r w:rsidR="00181247" w:rsidRPr="00C9470A">
        <w:rPr>
          <w:rFonts w:cstheme="majorBidi"/>
        </w:rPr>
      </w:r>
      <w:r w:rsidR="00181247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3</w:t>
      </w:r>
      <w:r w:rsidR="00181247" w:rsidRPr="00C9470A">
        <w:rPr>
          <w:rFonts w:cstheme="majorBidi"/>
        </w:rPr>
        <w:fldChar w:fldCharType="end"/>
      </w:r>
      <w:bookmarkEnd w:id="83"/>
      <w:r w:rsidR="00181247" w:rsidRPr="00C9470A">
        <w:rPr>
          <w:rFonts w:cstheme="majorBidi"/>
        </w:rPr>
        <w:t>,</w:t>
      </w:r>
    </w:p>
    <w:p w14:paraId="2CCD81A8" w14:textId="77777777" w:rsidR="009D03CE" w:rsidRPr="00C9470A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5F5ADA" w:rsidRPr="00C9470A">
        <w:rPr>
          <w:rFonts w:cstheme="majorBidi"/>
        </w:rPr>
        <w:t>asady współpracy pomiędzy tymi podmiotami muszą być uregulowane pisemną umową</w:t>
      </w:r>
      <w:r w:rsidR="008227C1" w:rsidRPr="00C9470A">
        <w:rPr>
          <w:rFonts w:cstheme="majorBidi"/>
        </w:rPr>
        <w:t xml:space="preserve"> (np. umową konsorcjum)</w:t>
      </w:r>
      <w:r w:rsidR="005F5ADA" w:rsidRPr="00C9470A">
        <w:rPr>
          <w:rFonts w:cstheme="majorBidi"/>
        </w:rPr>
        <w:t xml:space="preserve">, która </w:t>
      </w:r>
      <w:r w:rsidR="005720EA" w:rsidRPr="00C9470A">
        <w:rPr>
          <w:rFonts w:cstheme="majorBidi"/>
        </w:rPr>
        <w:t>musi</w:t>
      </w:r>
      <w:r w:rsidR="005F5ADA" w:rsidRPr="00C9470A">
        <w:rPr>
          <w:rFonts w:cstheme="majorBidi"/>
        </w:rPr>
        <w:t xml:space="preserve"> zostać przedstawiona NCBR wraz z </w:t>
      </w:r>
      <w:r w:rsidR="00EC276F" w:rsidRPr="00C9470A">
        <w:rPr>
          <w:rFonts w:cstheme="majorBidi"/>
        </w:rPr>
        <w:t>W</w:t>
      </w:r>
      <w:r w:rsidR="005F5ADA" w:rsidRPr="00C9470A">
        <w:rPr>
          <w:rFonts w:cstheme="majorBidi"/>
        </w:rPr>
        <w:t>nioskiem</w:t>
      </w:r>
      <w:r w:rsidRPr="00C9470A">
        <w:rPr>
          <w:rFonts w:cstheme="majorBidi"/>
        </w:rPr>
        <w:t>,</w:t>
      </w:r>
    </w:p>
    <w:p w14:paraId="4DCB6E24" w14:textId="0879455F" w:rsidR="00FD540A" w:rsidRPr="00C9470A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FD540A" w:rsidRPr="00C9470A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9470A">
        <w:rPr>
          <w:rFonts w:cstheme="majorBidi"/>
        </w:rPr>
        <w:t xml:space="preserve">z </w:t>
      </w:r>
      <w:r w:rsidR="00FD540A" w:rsidRPr="00C9470A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C9470A">
        <w:rPr>
          <w:rFonts w:cstheme="majorBidi"/>
        </w:rPr>
        <w:t>postanowieniami Umowy</w:t>
      </w:r>
      <w:r w:rsidR="00FD540A" w:rsidRPr="00C9470A">
        <w:rPr>
          <w:rFonts w:cstheme="majorBidi"/>
        </w:rPr>
        <w:t>.</w:t>
      </w:r>
    </w:p>
    <w:p w14:paraId="46DEEC47" w14:textId="114097A4" w:rsidR="00CE0B02" w:rsidRPr="00C9470A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>
        <w:t>U</w:t>
      </w:r>
      <w:r>
        <w:t>mowy. Pełnomocnictwo musi mieć formę pisemną</w:t>
      </w:r>
      <w:r w:rsidR="00975837">
        <w:t xml:space="preserve"> lub mieć formę</w:t>
      </w:r>
      <w:r w:rsidR="009D03CE">
        <w:t xml:space="preserve"> elektroniczną z kwalifikowanym podpisem elektronicznym</w:t>
      </w:r>
      <w:r w:rsidR="7F0BEDE2">
        <w:t xml:space="preserve"> i być podpisane przez osobę/osoby udzielające pełnomocnictwa w jednakowej formie (papierowo albo elektronicznie)</w:t>
      </w:r>
      <w:r>
        <w:t>.</w:t>
      </w:r>
    </w:p>
    <w:p w14:paraId="5CB8EDFA" w14:textId="198AD3CD" w:rsidR="00B22E9C" w:rsidRPr="00C9470A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C9470A">
        <w:rPr>
          <w:rFonts w:cstheme="majorBidi"/>
        </w:rPr>
        <w:t xml:space="preserve"> Jeżeli Wnioskodawca powołuje się na zasoby podmiotu trzeciego zgodnie z pkt 2.1 ust. 4 powyżej</w:t>
      </w:r>
      <w:r w:rsidR="00096C00" w:rsidRPr="00C9470A">
        <w:rPr>
          <w:rFonts w:cstheme="majorBidi"/>
        </w:rPr>
        <w:t>,</w:t>
      </w:r>
      <w:r w:rsidR="00FD540A" w:rsidRPr="00C9470A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9470A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84" w:name="_Hlk512575317"/>
      <w:r w:rsidRPr="00C9470A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84"/>
    <w:p w14:paraId="778ABFA5" w14:textId="77777777" w:rsidR="005F3D54" w:rsidRPr="00C9470A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01E83834" w14:textId="2B7406C3" w:rsidR="005F3D54" w:rsidRPr="00C9470A" w:rsidRDefault="005F3D54" w:rsidP="005F3D54">
      <w:pPr>
        <w:spacing w:after="0" w:line="240" w:lineRule="auto"/>
        <w:jc w:val="both"/>
        <w:rPr>
          <w:rFonts w:cstheme="majorHAnsi"/>
        </w:rPr>
      </w:pPr>
    </w:p>
    <w:p w14:paraId="1D3436F1" w14:textId="5FC980A7" w:rsidR="005F3D54" w:rsidRPr="00C9470A" w:rsidRDefault="005F3D54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cstheme="majorHAnsi"/>
        </w:rPr>
      </w:pPr>
      <w:bookmarkStart w:id="85" w:name="_Ref52542639"/>
      <w:bookmarkStart w:id="86" w:name="_Toc53762096"/>
      <w:bookmarkStart w:id="87" w:name="_Toc67954925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Podstawy wykluczenia</w:t>
      </w:r>
      <w:bookmarkEnd w:id="85"/>
      <w:bookmarkEnd w:id="86"/>
      <w:bookmarkEnd w:id="87"/>
    </w:p>
    <w:p w14:paraId="3D8E8682" w14:textId="1BEE4129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88" w:name="_Ref511644867"/>
      <w:r w:rsidRPr="00C9470A">
        <w:rPr>
          <w:rFonts w:cstheme="majorHAnsi"/>
        </w:rPr>
        <w:t>Wykluczeniu z udziału w Postępowaniu podlega Wnioskodawca:</w:t>
      </w:r>
      <w:bookmarkEnd w:id="88"/>
    </w:p>
    <w:p w14:paraId="1FCAF847" w14:textId="25E11C9D" w:rsidR="00CE3227" w:rsidRPr="00C9470A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89" w:name="_Ref511644963"/>
      <w:r w:rsidRPr="00C9470A">
        <w:rPr>
          <w:rFonts w:cstheme="majorHAnsi"/>
        </w:rPr>
        <w:t xml:space="preserve">który złożył </w:t>
      </w:r>
      <w:r w:rsidR="00B53867" w:rsidRPr="00C9470A">
        <w:rPr>
          <w:rFonts w:cstheme="majorHAnsi"/>
        </w:rPr>
        <w:t xml:space="preserve">więcej niż jeden </w:t>
      </w:r>
      <w:r w:rsidR="00EE34F3" w:rsidRPr="00C9470A">
        <w:rPr>
          <w:rFonts w:cstheme="majorHAnsi"/>
        </w:rPr>
        <w:t>W</w:t>
      </w:r>
      <w:r w:rsidR="00B53867" w:rsidRPr="00C9470A">
        <w:rPr>
          <w:rFonts w:cstheme="majorHAnsi"/>
        </w:rPr>
        <w:t>niosek</w:t>
      </w:r>
      <w:r w:rsidRPr="00C9470A">
        <w:rPr>
          <w:rFonts w:cstheme="majorHAnsi"/>
        </w:rPr>
        <w:t xml:space="preserve">, z naruszeniem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_Ref511657198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2.1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ust. </w:t>
      </w:r>
      <w:r w:rsidR="008227C1" w:rsidRPr="00C9470A">
        <w:rPr>
          <w:rFonts w:cstheme="majorHAnsi"/>
        </w:rPr>
        <w:t xml:space="preserve">3 </w:t>
      </w:r>
      <w:r w:rsidRPr="00C9470A">
        <w:rPr>
          <w:rFonts w:cstheme="majorHAnsi"/>
        </w:rPr>
        <w:t>powyżej,</w:t>
      </w:r>
    </w:p>
    <w:p w14:paraId="722E44F6" w14:textId="3FDEB9F4" w:rsidR="00990CE5" w:rsidRPr="00C9470A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mający siedzibę lub miejsce zamieszkania w państwie </w:t>
      </w:r>
      <w:r w:rsidR="007F4DB2" w:rsidRPr="00C9470A">
        <w:rPr>
          <w:rFonts w:cstheme="majorHAnsi"/>
          <w:b/>
          <w:bCs/>
        </w:rPr>
        <w:t>niebędącym</w:t>
      </w:r>
      <w:r w:rsidRPr="00C9470A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0" w:name="_Ref511941705"/>
      <w:r w:rsidRPr="00C9470A">
        <w:rPr>
          <w:rFonts w:cstheme="majorHAnsi"/>
        </w:rPr>
        <w:t>będący osobą fizyczną, którego prawomocnie skazano za przestępstwo:</w:t>
      </w:r>
      <w:bookmarkEnd w:id="89"/>
      <w:bookmarkEnd w:id="90"/>
    </w:p>
    <w:p w14:paraId="4490F1F7" w14:textId="6279445D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91" w:name="_Ref511644886"/>
      <w:r w:rsidRPr="00C9470A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proofErr w:type="spellStart"/>
      <w:r w:rsidR="00467E0B" w:rsidRPr="00C9470A">
        <w:rPr>
          <w:rFonts w:cstheme="majorBidi"/>
        </w:rPr>
        <w:t>t.j</w:t>
      </w:r>
      <w:proofErr w:type="spellEnd"/>
      <w:r w:rsidR="00467E0B" w:rsidRPr="00C9470A">
        <w:rPr>
          <w:rFonts w:cstheme="majorBidi"/>
        </w:rPr>
        <w:t xml:space="preserve">. </w:t>
      </w:r>
      <w:r w:rsidRPr="00C9470A">
        <w:rPr>
          <w:rFonts w:cstheme="majorBidi"/>
        </w:rPr>
        <w:t>Dz. U. z 20</w:t>
      </w:r>
      <w:r w:rsidR="00E9235D" w:rsidRPr="00C9470A">
        <w:rPr>
          <w:rFonts w:cstheme="majorBidi"/>
        </w:rPr>
        <w:t>20</w:t>
      </w:r>
      <w:r w:rsidRPr="00C9470A">
        <w:rPr>
          <w:rFonts w:cstheme="majorBidi"/>
        </w:rPr>
        <w:t xml:space="preserve"> r. poz. </w:t>
      </w:r>
      <w:r w:rsidR="00B931A9" w:rsidRPr="00C9470A">
        <w:rPr>
          <w:rFonts w:cstheme="majorBidi"/>
        </w:rPr>
        <w:t>1</w:t>
      </w:r>
      <w:r w:rsidR="00E9235D" w:rsidRPr="00C9470A">
        <w:rPr>
          <w:rFonts w:cstheme="majorBidi"/>
        </w:rPr>
        <w:t>444</w:t>
      </w:r>
      <w:r w:rsidRPr="00C9470A">
        <w:rPr>
          <w:rFonts w:cstheme="majorBidi"/>
        </w:rPr>
        <w:t>, z</w:t>
      </w:r>
      <w:r w:rsidR="00534D77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zm.),</w:t>
      </w:r>
      <w:bookmarkEnd w:id="91"/>
    </w:p>
    <w:p w14:paraId="079F75BD" w14:textId="77777777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C9470A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92" w:name="_Ref511644888"/>
      <w:r w:rsidRPr="00C9470A">
        <w:rPr>
          <w:rFonts w:cstheme="majorHAnsi"/>
        </w:rPr>
        <w:t>skarbowe,</w:t>
      </w:r>
      <w:bookmarkEnd w:id="92"/>
    </w:p>
    <w:p w14:paraId="0F96A538" w14:textId="2297E23C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93" w:name="_Ref511645061"/>
      <w:r w:rsidRPr="00C9470A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9470A">
        <w:rPr>
          <w:rFonts w:cstheme="majorHAnsi"/>
        </w:rPr>
        <w:t xml:space="preserve">z 2012 r. </w:t>
      </w:r>
      <w:r w:rsidRPr="00C9470A">
        <w:rPr>
          <w:rFonts w:cstheme="majorHAnsi"/>
        </w:rPr>
        <w:t>poz. 769);</w:t>
      </w:r>
      <w:bookmarkEnd w:id="93"/>
    </w:p>
    <w:p w14:paraId="214D0EAB" w14:textId="2CF42E62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4" w:name="_Ref511644953"/>
      <w:r w:rsidRPr="00C9470A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9470A">
        <w:rPr>
          <w:rFonts w:cstheme="majorHAnsi"/>
        </w:rPr>
        <w:fldChar w:fldCharType="begin"/>
      </w:r>
      <w:r w:rsidR="00B202A3" w:rsidRPr="00C9470A">
        <w:rPr>
          <w:rFonts w:cstheme="majorHAnsi"/>
        </w:rPr>
        <w:instrText xml:space="preserve"> REF _Ref511941705 \r \h </w:instrText>
      </w:r>
      <w:r w:rsidR="00A64121" w:rsidRPr="00C9470A">
        <w:rPr>
          <w:rFonts w:cstheme="majorHAnsi"/>
        </w:rPr>
        <w:instrText xml:space="preserve"> \* MERGEFORMAT </w:instrText>
      </w:r>
      <w:r w:rsidR="00B202A3" w:rsidRPr="00C9470A">
        <w:rPr>
          <w:rFonts w:cstheme="majorHAnsi"/>
        </w:rPr>
      </w:r>
      <w:r w:rsidR="00B202A3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B202A3" w:rsidRPr="00C9470A">
        <w:rPr>
          <w:rFonts w:cstheme="majorHAnsi"/>
        </w:rPr>
        <w:fldChar w:fldCharType="end"/>
      </w:r>
      <w:r w:rsidRPr="00C9470A">
        <w:rPr>
          <w:rFonts w:cstheme="majorHAnsi"/>
        </w:rPr>
        <w:t>;</w:t>
      </w:r>
      <w:bookmarkEnd w:id="94"/>
    </w:p>
    <w:p w14:paraId="243867E0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5" w:name="_Ref511211770"/>
      <w:r w:rsidRPr="00C9470A">
        <w:rPr>
          <w:rFonts w:cstheme="majorHAnsi"/>
        </w:rPr>
        <w:t>wobec którego wydano prawomocny wyrok sądu lub ostateczną decyzję administracyjną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95"/>
    </w:p>
    <w:p w14:paraId="22F5C73B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6" w:name="_Ref511645392"/>
      <w:r w:rsidRPr="00C9470A">
        <w:rPr>
          <w:rFonts w:cstheme="majorHAnsi"/>
        </w:rPr>
        <w:t xml:space="preserve">który brał udział w przygotowaniu </w:t>
      </w:r>
      <w:r w:rsidR="003754C4" w:rsidRPr="00C9470A">
        <w:rPr>
          <w:rFonts w:cstheme="majorHAnsi"/>
        </w:rPr>
        <w:t>P</w:t>
      </w:r>
      <w:r w:rsidR="003F41DA" w:rsidRPr="00C9470A">
        <w:rPr>
          <w:rFonts w:cstheme="majorHAnsi"/>
        </w:rPr>
        <w:t>ostępowania o u</w:t>
      </w:r>
      <w:r w:rsidRPr="00C9470A">
        <w:rPr>
          <w:rFonts w:cstheme="majorHAnsi"/>
        </w:rPr>
        <w:t xml:space="preserve">dzielenie zamówienia </w:t>
      </w:r>
      <w:r w:rsidR="00914CB6" w:rsidRPr="00C9470A">
        <w:rPr>
          <w:rFonts w:cstheme="majorHAnsi"/>
        </w:rPr>
        <w:t xml:space="preserve">w trybie PCP </w:t>
      </w:r>
      <w:r w:rsidR="003754C4" w:rsidRPr="00C9470A">
        <w:rPr>
          <w:rFonts w:cstheme="majorHAnsi"/>
        </w:rPr>
        <w:t>objęte</w:t>
      </w:r>
      <w:r w:rsidR="00CB58BD" w:rsidRPr="00C9470A">
        <w:rPr>
          <w:rFonts w:cstheme="majorHAnsi"/>
        </w:rPr>
        <w:t>go</w:t>
      </w:r>
      <w:r w:rsidR="003754C4" w:rsidRPr="00C9470A">
        <w:rPr>
          <w:rFonts w:cstheme="majorHAnsi"/>
        </w:rPr>
        <w:t xml:space="preserve"> </w:t>
      </w:r>
      <w:r w:rsidR="00586E2C" w:rsidRPr="00C9470A">
        <w:rPr>
          <w:rFonts w:cstheme="majorHAnsi"/>
        </w:rPr>
        <w:t>Przedsięwzięciem</w:t>
      </w:r>
      <w:r w:rsidR="00CB58BD" w:rsidRPr="00C9470A">
        <w:rPr>
          <w:rFonts w:cstheme="majorHAnsi"/>
        </w:rPr>
        <w:t xml:space="preserve"> (z wyłączeniem udziału w dialogu technicznym poprzedzającym ogłoszenie Postępowania),</w:t>
      </w:r>
      <w:r w:rsidR="009E19B7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przygotowaniu t</w:t>
      </w:r>
      <w:r w:rsidR="009E19B7" w:rsidRPr="00C9470A">
        <w:rPr>
          <w:rFonts w:cstheme="majorHAnsi"/>
        </w:rPr>
        <w:t>ego</w:t>
      </w:r>
      <w:r w:rsidR="003F41DA" w:rsidRPr="00C9470A">
        <w:rPr>
          <w:rFonts w:cstheme="majorHAnsi"/>
        </w:rPr>
        <w:t xml:space="preserve"> P</w:t>
      </w:r>
      <w:r w:rsidRPr="00C9470A">
        <w:rPr>
          <w:rFonts w:cstheme="majorHAnsi"/>
        </w:rPr>
        <w:t>ostępowania</w:t>
      </w:r>
      <w:r w:rsidR="00582A5F" w:rsidRPr="00C9470A">
        <w:rPr>
          <w:rFonts w:cstheme="majorHAnsi"/>
        </w:rPr>
        <w:t xml:space="preserve"> </w:t>
      </w:r>
      <w:r w:rsidR="00CB58BD" w:rsidRPr="00C9470A">
        <w:rPr>
          <w:rFonts w:cstheme="majorHAnsi"/>
        </w:rPr>
        <w:t>(z wyłączeniem udziału w dialogu technicznym poprzedzającym ogłoszenie Postępowania)</w:t>
      </w:r>
      <w:r w:rsidRPr="00C9470A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96"/>
    </w:p>
    <w:p w14:paraId="49E8E784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7" w:name="_Ref511645251"/>
      <w:r w:rsidRPr="00C9470A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97"/>
    </w:p>
    <w:p w14:paraId="07069EEE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8" w:name="_Ref511645285"/>
      <w:r w:rsidRPr="00C9470A">
        <w:rPr>
          <w:rFonts w:cstheme="majorHAnsi"/>
        </w:rPr>
        <w:t>będącego podmiotem zbiorowym, wobec którego sąd orzekł zakaz ubiegania się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 na podstawie ustawy z dnia 28 października 2002 r.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odpowiedzialności podmiotów zbiorowych za czyny zabronione pod groźbą kary (</w:t>
      </w:r>
      <w:proofErr w:type="spellStart"/>
      <w:r w:rsidR="00DA3983" w:rsidRPr="00C9470A">
        <w:rPr>
          <w:rFonts w:cstheme="majorHAnsi"/>
        </w:rPr>
        <w:t>t.j</w:t>
      </w:r>
      <w:proofErr w:type="spellEnd"/>
      <w:r w:rsidR="00DA3983" w:rsidRPr="00C9470A">
        <w:rPr>
          <w:rFonts w:cstheme="majorHAnsi"/>
        </w:rPr>
        <w:t xml:space="preserve">. </w:t>
      </w:r>
      <w:r w:rsidRPr="00C9470A">
        <w:rPr>
          <w:rFonts w:cstheme="majorHAnsi"/>
        </w:rPr>
        <w:t>Dz. U. z</w:t>
      </w:r>
      <w:r w:rsidR="00EE34F3" w:rsidRPr="00C9470A">
        <w:rPr>
          <w:rFonts w:cstheme="majorHAnsi"/>
        </w:rPr>
        <w:t> </w:t>
      </w:r>
      <w:r w:rsidR="00DA3983" w:rsidRPr="00C9470A">
        <w:rPr>
          <w:rFonts w:cstheme="majorHAnsi"/>
        </w:rPr>
        <w:t>2020 r. poz. 358</w:t>
      </w:r>
      <w:r w:rsidRPr="00C9470A">
        <w:rPr>
          <w:rFonts w:cstheme="majorHAnsi"/>
        </w:rPr>
        <w:t>);</w:t>
      </w:r>
      <w:bookmarkEnd w:id="98"/>
    </w:p>
    <w:p w14:paraId="240BBA20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9" w:name="_Ref511645310"/>
      <w:r w:rsidRPr="00C9470A">
        <w:rPr>
          <w:rFonts w:cstheme="majorHAnsi"/>
        </w:rPr>
        <w:t>wobec którego orzeczono tytułem środka zapobiegawczego zakaz ubiegania się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publiczne;</w:t>
      </w:r>
      <w:bookmarkEnd w:id="99"/>
    </w:p>
    <w:p w14:paraId="70F010CC" w14:textId="23C7A621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0" w:name="_Ref511646143"/>
      <w:r w:rsidRPr="00C9470A">
        <w:rPr>
          <w:rFonts w:cstheme="majorHAnsi"/>
        </w:rPr>
        <w:t xml:space="preserve">w </w:t>
      </w:r>
      <w:r w:rsidR="007F4DB2" w:rsidRPr="00C9470A">
        <w:rPr>
          <w:rFonts w:cstheme="majorHAnsi"/>
        </w:rPr>
        <w:t>stosunku,</w:t>
      </w:r>
      <w:r w:rsidRPr="00C9470A">
        <w:rPr>
          <w:rFonts w:cstheme="majorHAnsi"/>
        </w:rPr>
        <w:t xml:space="preserve"> do którego otwarto likwidację, w zatwierdzonym przez sąd układzie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proofErr w:type="spellStart"/>
      <w:r w:rsidR="00DA3983" w:rsidRPr="00C9470A">
        <w:rPr>
          <w:rFonts w:cstheme="majorHAnsi"/>
        </w:rPr>
        <w:t>t.j</w:t>
      </w:r>
      <w:proofErr w:type="spellEnd"/>
      <w:r w:rsidR="00DA3983" w:rsidRPr="00C9470A">
        <w:rPr>
          <w:rFonts w:cstheme="majorHAnsi"/>
        </w:rPr>
        <w:t xml:space="preserve">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8014AE" w:rsidRPr="00C9470A">
        <w:rPr>
          <w:rFonts w:cstheme="majorHAnsi"/>
        </w:rPr>
        <w:t xml:space="preserve"> 814</w:t>
      </w:r>
      <w:r w:rsidR="00B931A9" w:rsidRPr="00C9470A">
        <w:rPr>
          <w:rFonts w:cstheme="majorHAnsi"/>
        </w:rPr>
        <w:t xml:space="preserve"> z</w:t>
      </w:r>
      <w:r w:rsidR="00DA3983" w:rsidRPr="00C9470A">
        <w:rPr>
          <w:rFonts w:cstheme="majorHAnsi"/>
        </w:rPr>
        <w:t>e</w:t>
      </w:r>
      <w:r w:rsidR="00B931A9" w:rsidRPr="00C9470A">
        <w:rPr>
          <w:rFonts w:cstheme="majorHAnsi"/>
        </w:rPr>
        <w:t xml:space="preserve"> zm.</w:t>
      </w:r>
      <w:r w:rsidRPr="00C9470A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proofErr w:type="spellStart"/>
      <w:r w:rsidR="00467E0B" w:rsidRPr="00C9470A">
        <w:rPr>
          <w:rFonts w:cstheme="majorHAnsi"/>
        </w:rPr>
        <w:t>t.</w:t>
      </w:r>
      <w:r w:rsidR="00DA3983" w:rsidRPr="00C9470A">
        <w:rPr>
          <w:rFonts w:cstheme="majorHAnsi"/>
        </w:rPr>
        <w:t>j</w:t>
      </w:r>
      <w:proofErr w:type="spellEnd"/>
      <w:r w:rsidR="00DA3983" w:rsidRPr="00C9470A">
        <w:rPr>
          <w:rFonts w:cstheme="majorHAnsi"/>
        </w:rPr>
        <w:t xml:space="preserve">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000DF9" w:rsidRPr="00C9470A">
        <w:rPr>
          <w:rFonts w:cstheme="majorHAnsi"/>
        </w:rPr>
        <w:t xml:space="preserve"> </w:t>
      </w:r>
      <w:r w:rsidR="008014AE" w:rsidRPr="00C9470A">
        <w:rPr>
          <w:rFonts w:cstheme="majorHAnsi"/>
        </w:rPr>
        <w:t>1228</w:t>
      </w:r>
      <w:r w:rsidR="00DA3983" w:rsidRPr="00C9470A">
        <w:rPr>
          <w:rFonts w:cstheme="majorHAnsi"/>
        </w:rPr>
        <w:t xml:space="preserve"> ze zm.</w:t>
      </w:r>
      <w:r w:rsidRPr="00C9470A">
        <w:rPr>
          <w:rFonts w:cstheme="majorHAnsi"/>
        </w:rPr>
        <w:t>);</w:t>
      </w:r>
      <w:bookmarkEnd w:id="100"/>
    </w:p>
    <w:p w14:paraId="44C164A2" w14:textId="6A2351C3" w:rsidR="002F4199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1" w:name="_Ref511645439"/>
      <w:r w:rsidRPr="00C9470A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9470A">
        <w:rPr>
          <w:rFonts w:cstheme="majorHAnsi"/>
        </w:rPr>
        <w:t>;</w:t>
      </w:r>
    </w:p>
    <w:p w14:paraId="4A3E84E0" w14:textId="15367291" w:rsidR="002F4199" w:rsidRPr="00C9470A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nioskodawców</w:t>
      </w:r>
      <w:r w:rsidR="00B931A9" w:rsidRPr="00C9470A">
        <w:rPr>
          <w:rFonts w:cstheme="majorHAnsi"/>
        </w:rPr>
        <w:t>, którzy należąc do tej samej grupy kapitałowej, w rozumieniu ustawy z dnia 16 lutego 2007 r. o ochronie konkurencji i konsumentów (</w:t>
      </w:r>
      <w:proofErr w:type="spellStart"/>
      <w:r w:rsidR="006E2DEB" w:rsidRPr="00C9470A">
        <w:rPr>
          <w:rFonts w:cstheme="majorHAnsi"/>
        </w:rPr>
        <w:t>t.</w:t>
      </w:r>
      <w:r w:rsidR="009F1AF4" w:rsidRPr="00C9470A">
        <w:rPr>
          <w:rFonts w:cstheme="majorHAnsi"/>
        </w:rPr>
        <w:t>j</w:t>
      </w:r>
      <w:proofErr w:type="spellEnd"/>
      <w:r w:rsidR="006E2DEB" w:rsidRPr="00C9470A">
        <w:rPr>
          <w:rFonts w:cstheme="majorHAnsi"/>
        </w:rPr>
        <w:t xml:space="preserve">. </w:t>
      </w:r>
      <w:r w:rsidR="00B931A9" w:rsidRPr="00C9470A">
        <w:rPr>
          <w:rFonts w:cstheme="majorHAnsi"/>
        </w:rPr>
        <w:t>Dz. U. z 20</w:t>
      </w:r>
      <w:r w:rsidR="00FD1DEE" w:rsidRPr="00C9470A">
        <w:rPr>
          <w:rFonts w:cstheme="majorHAnsi"/>
        </w:rPr>
        <w:t>2</w:t>
      </w:r>
      <w:r w:rsidR="00C54446">
        <w:rPr>
          <w:rFonts w:cstheme="majorHAnsi"/>
        </w:rPr>
        <w:t>1</w:t>
      </w:r>
      <w:r w:rsidR="00B931A9" w:rsidRPr="00C9470A">
        <w:rPr>
          <w:rFonts w:cstheme="majorHAnsi"/>
        </w:rPr>
        <w:t xml:space="preserve"> r., poz. </w:t>
      </w:r>
      <w:r w:rsidR="00C54446">
        <w:rPr>
          <w:rFonts w:cstheme="majorHAnsi"/>
        </w:rPr>
        <w:t>275</w:t>
      </w:r>
      <w:r w:rsidR="006E2DEB" w:rsidRPr="00C9470A">
        <w:rPr>
          <w:rFonts w:cstheme="majorHAnsi"/>
        </w:rPr>
        <w:t xml:space="preserve"> ze zm.</w:t>
      </w:r>
      <w:r w:rsidR="00EE34F3" w:rsidRPr="00C9470A">
        <w:rPr>
          <w:rFonts w:cstheme="majorHAnsi"/>
        </w:rPr>
        <w:t>) złożyli odrębne W</w:t>
      </w:r>
      <w:r w:rsidR="00B931A9" w:rsidRPr="00C9470A">
        <w:rPr>
          <w:rFonts w:cstheme="majorHAnsi"/>
        </w:rPr>
        <w:t xml:space="preserve">nioski o </w:t>
      </w:r>
      <w:r w:rsidR="006E2DEB" w:rsidRPr="00C9470A">
        <w:rPr>
          <w:rFonts w:cstheme="majorHAnsi"/>
        </w:rPr>
        <w:t xml:space="preserve">przystąpienie </w:t>
      </w:r>
      <w:r w:rsidR="00B931A9" w:rsidRPr="00C9470A">
        <w:rPr>
          <w:rFonts w:cstheme="majorHAnsi"/>
        </w:rPr>
        <w:t>do Postępowania, chyba, że wykażą, że istniejące między nimi powiązania nie prowa</w:t>
      </w:r>
      <w:r w:rsidR="00ED343D" w:rsidRPr="00C9470A">
        <w:rPr>
          <w:rFonts w:cstheme="majorHAnsi"/>
        </w:rPr>
        <w:t>dzą do zakłócenia konkurencji w </w:t>
      </w:r>
      <w:r w:rsidR="00B931A9" w:rsidRPr="00C9470A">
        <w:rPr>
          <w:rFonts w:cstheme="majorHAnsi"/>
        </w:rPr>
        <w:t>Postępowaniu.</w:t>
      </w:r>
      <w:bookmarkEnd w:id="101"/>
    </w:p>
    <w:p w14:paraId="5B7C6009" w14:textId="77777777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Wykluczenie Wnioskodawcy następuje:</w:t>
      </w:r>
    </w:p>
    <w:p w14:paraId="4D7D313B" w14:textId="58214ECC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-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oraz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gdy osoba, o której mowa w tych przepisach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-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>w przypadkach, o których mowa:</w:t>
      </w:r>
    </w:p>
    <w:p w14:paraId="7C9A81E7" w14:textId="145B234F" w:rsidR="00B22E9C" w:rsidRPr="00C9470A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i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gdy osoba, o której mowa w tych przepisach,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</w:t>
      </w:r>
    </w:p>
    <w:p w14:paraId="4E766CA9" w14:textId="655CCBA7" w:rsidR="00B22E9C" w:rsidRPr="00C9470A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 xml:space="preserve">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</w:p>
    <w:p w14:paraId="30335F0B" w14:textId="3D8028B4" w:rsidR="00B22E9C" w:rsidRPr="00C9470A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9470A">
        <w:rPr>
          <w:rFonts w:cstheme="majorHAnsi"/>
        </w:rPr>
        <w:t>dnia,</w:t>
      </w:r>
      <w:r w:rsidRPr="00C9470A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6B877565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_Ref511645251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7)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upłynęły 3 lata od dnia zaistnienia zdarzenia będącego podstawą wykluczenia;</w:t>
      </w:r>
    </w:p>
    <w:p w14:paraId="3D3F37DA" w14:textId="4F66732D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_Ref511645285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8)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07A36BC8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_Ref511645310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9)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 obowiązywania zakazu ubiegania się o zamówienia publiczne.</w:t>
      </w:r>
    </w:p>
    <w:p w14:paraId="09B1F281" w14:textId="15F94BA2" w:rsidR="00B22E9C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02" w:name="_Ref511645463"/>
      <w:r w:rsidRPr="00C9470A">
        <w:rPr>
          <w:rFonts w:cstheme="majorHAnsi"/>
        </w:rPr>
        <w:t>Wnioskodawca</w:t>
      </w:r>
      <w:r w:rsidR="00B22E9C" w:rsidRPr="00C9470A">
        <w:rPr>
          <w:rFonts w:cstheme="majorHAnsi"/>
        </w:rPr>
        <w:t xml:space="preserve">, który podlega wykluczeniu na podstawie ust.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_Ref511644867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_Ref511644953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4)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_Ref511645392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6)</w:t>
      </w:r>
      <w:r w:rsidR="00B22E9C" w:rsidRPr="00C9470A">
        <w:fldChar w:fldCharType="end"/>
      </w:r>
      <w:r w:rsidR="007055BA" w:rsidRPr="00C9470A">
        <w:t>,</w:t>
      </w:r>
      <w:r w:rsidR="00B22E9C" w:rsidRPr="00C9470A">
        <w:rPr>
          <w:rFonts w:cstheme="majorHAnsi"/>
        </w:rPr>
        <w:t xml:space="preserve">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_Ref511645251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7)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_Ref511646143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10)</w:t>
      </w:r>
      <w:r w:rsidR="00B22E9C" w:rsidRPr="00C9470A">
        <w:fldChar w:fldCharType="end"/>
      </w:r>
      <w:r w:rsidRPr="00C9470A">
        <w:rPr>
          <w:rFonts w:cstheme="majorHAnsi"/>
        </w:rPr>
        <w:t>,</w:t>
      </w:r>
      <w:r w:rsidR="00B22E9C" w:rsidRPr="00C9470A">
        <w:rPr>
          <w:rFonts w:cstheme="majorHAnsi"/>
        </w:rPr>
        <w:t xml:space="preserve"> lub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_Ref511645439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11)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 xml:space="preserve">. Przepisu zdania pierwszego nie stosuje się, jeżeli wobec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02"/>
    </w:p>
    <w:p w14:paraId="0AB0E647" w14:textId="36B67D94" w:rsidR="006E2DEB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03" w:name="_Ref52628761"/>
      <w:r w:rsidRPr="00C9470A">
        <w:rPr>
          <w:rFonts w:cstheme="majorHAnsi"/>
        </w:rPr>
        <w:t xml:space="preserve">Wnioskodawca, który podlega wykluczeniu na podstawie ust. </w:t>
      </w:r>
      <w:r w:rsidR="00FF16FC" w:rsidRPr="00C9470A">
        <w:rPr>
          <w:rFonts w:cstheme="majorHAnsi"/>
        </w:rPr>
        <w:fldChar w:fldCharType="begin"/>
      </w:r>
      <w:r w:rsidR="00FF16FC" w:rsidRPr="00C9470A">
        <w:rPr>
          <w:rFonts w:cstheme="majorHAnsi"/>
        </w:rPr>
        <w:instrText xml:space="preserve"> REF _Ref511644867 \r \h </w:instrText>
      </w:r>
      <w:r w:rsidR="004E2D42" w:rsidRPr="00C9470A">
        <w:rPr>
          <w:rFonts w:cstheme="majorHAnsi"/>
        </w:rPr>
        <w:instrText xml:space="preserve"> \* MERGEFORMAT </w:instrText>
      </w:r>
      <w:r w:rsidR="00FF16FC" w:rsidRPr="00C9470A">
        <w:rPr>
          <w:rFonts w:cstheme="majorHAnsi"/>
        </w:rPr>
      </w:r>
      <w:r w:rsidR="00FF16FC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="00FF16FC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03"/>
    </w:p>
    <w:p w14:paraId="3F7EFA19" w14:textId="6F9AEF0C" w:rsidR="009F1AF4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Wnioskodawca </w:t>
      </w:r>
      <w:r w:rsidR="00B22E9C" w:rsidRPr="00C9470A">
        <w:rPr>
          <w:rFonts w:cstheme="majorBidi"/>
        </w:rPr>
        <w:t xml:space="preserve">nie podlega wykluczeniu, jeżeli </w:t>
      </w:r>
      <w:r w:rsidR="42A174FB" w:rsidRPr="00C9470A">
        <w:rPr>
          <w:rFonts w:cstheme="majorBidi"/>
        </w:rPr>
        <w:t>Zamawiający</w:t>
      </w:r>
      <w:r w:rsidR="00B22E9C" w:rsidRPr="00C9470A">
        <w:rPr>
          <w:rFonts w:cstheme="majorBidi"/>
        </w:rPr>
        <w:t xml:space="preserve">, uwzględniając wagę i szczególne okoliczności czynu </w:t>
      </w:r>
      <w:r w:rsidR="00BB37CD" w:rsidRPr="00C9470A">
        <w:rPr>
          <w:rFonts w:cstheme="majorBidi"/>
        </w:rPr>
        <w:t>Wnioskodawcy</w:t>
      </w:r>
      <w:r w:rsidR="00B22E9C" w:rsidRPr="00C9470A">
        <w:rPr>
          <w:rFonts w:cstheme="majorBidi"/>
        </w:rPr>
        <w:t xml:space="preserve">, uzna za wystarczające dowody </w:t>
      </w:r>
      <w:r w:rsidR="00914CB6" w:rsidRPr="00C9470A">
        <w:rPr>
          <w:rFonts w:cstheme="majorBidi"/>
        </w:rPr>
        <w:t xml:space="preserve">i wyjaśnienia </w:t>
      </w:r>
      <w:r w:rsidR="00B22E9C" w:rsidRPr="00C9470A">
        <w:rPr>
          <w:rFonts w:cstheme="majorBidi"/>
        </w:rPr>
        <w:t xml:space="preserve">przedstawione na podstawie ust.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_Ref511645463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3</w:t>
      </w:r>
      <w:r w:rsidR="008D545A" w:rsidRPr="00C9470A">
        <w:rPr>
          <w:rFonts w:cstheme="majorBidi"/>
        </w:rPr>
        <w:fldChar w:fldCharType="end"/>
      </w:r>
      <w:r w:rsidR="008D545A" w:rsidRPr="00C9470A">
        <w:rPr>
          <w:rFonts w:cstheme="majorBidi"/>
        </w:rPr>
        <w:t xml:space="preserve"> i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_Ref52628761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</w:t>
      </w:r>
      <w:r w:rsidR="008D545A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>.</w:t>
      </w:r>
    </w:p>
    <w:p w14:paraId="054D75CA" w14:textId="36D4A133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_Ref511645392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6)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przed wykluczeniem </w:t>
      </w:r>
      <w:r w:rsidR="00BB37CD" w:rsidRPr="00C9470A">
        <w:rPr>
          <w:rFonts w:cstheme="majorHAnsi"/>
        </w:rPr>
        <w:t>Wnioskodawcy</w:t>
      </w:r>
      <w:r w:rsidRPr="00C9470A">
        <w:rPr>
          <w:rFonts w:cstheme="majorHAnsi"/>
        </w:rPr>
        <w:t xml:space="preserve">, </w:t>
      </w:r>
      <w:r w:rsidR="00226F21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zapewnia temu </w:t>
      </w:r>
      <w:r w:rsidR="00BB37CD" w:rsidRPr="00C9470A">
        <w:rPr>
          <w:rFonts w:cstheme="majorHAnsi"/>
        </w:rPr>
        <w:t xml:space="preserve">Wnioskodawcy </w:t>
      </w:r>
      <w:r w:rsidRPr="00C9470A">
        <w:rPr>
          <w:rFonts w:cstheme="majorHAnsi"/>
        </w:rPr>
        <w:t>możliwość udowodnienia, że jego udział w</w:t>
      </w:r>
      <w:r w:rsidR="00000DF9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przygotowaniu </w:t>
      </w:r>
      <w:r w:rsidR="003754C4" w:rsidRPr="00C9470A">
        <w:rPr>
          <w:rFonts w:cstheme="majorHAnsi"/>
        </w:rPr>
        <w:t>P</w:t>
      </w:r>
      <w:r w:rsidRPr="00C9470A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Zamawiający może wykluczyć </w:t>
      </w:r>
      <w:r w:rsidR="00226F21"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nioskodawcę</w:t>
      </w:r>
      <w:r w:rsidRPr="00C9470A">
        <w:rPr>
          <w:rFonts w:cstheme="majorHAnsi"/>
        </w:rPr>
        <w:t xml:space="preserve"> na każdym etapie Postępowania aż do zawarcia </w:t>
      </w:r>
      <w:r w:rsidR="005B4943" w:rsidRPr="00C9470A">
        <w:rPr>
          <w:rFonts w:cstheme="majorHAnsi"/>
        </w:rPr>
        <w:t>U</w:t>
      </w:r>
      <w:r w:rsidRPr="00C9470A">
        <w:rPr>
          <w:rFonts w:cstheme="majorHAnsi"/>
        </w:rPr>
        <w:t>mowy.</w:t>
      </w:r>
    </w:p>
    <w:p w14:paraId="58E85973" w14:textId="77777777" w:rsidR="002B1959" w:rsidRPr="00C9470A" w:rsidRDefault="002B1959" w:rsidP="00AF3916">
      <w:pPr>
        <w:pStyle w:val="Akapitzlist"/>
        <w:spacing w:after="0" w:line="240" w:lineRule="auto"/>
        <w:ind w:left="567" w:hanging="425"/>
        <w:jc w:val="both"/>
        <w:rPr>
          <w:rFonts w:cstheme="majorHAnsi"/>
        </w:rPr>
      </w:pPr>
    </w:p>
    <w:p w14:paraId="64BC72B5" w14:textId="50596933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04" w:name="_Toc494180641"/>
      <w:bookmarkStart w:id="105" w:name="_Toc496261291"/>
      <w:bookmarkStart w:id="106" w:name="_Toc503862999"/>
      <w:bookmarkStart w:id="107" w:name="_Ref52541782"/>
      <w:bookmarkStart w:id="108" w:name="_Ref52645428"/>
      <w:bookmarkStart w:id="109" w:name="_Toc53762097"/>
      <w:bookmarkStart w:id="110" w:name="_Toc6795492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Harmonogram</w:t>
      </w:r>
      <w:bookmarkEnd w:id="104"/>
      <w:bookmarkEnd w:id="105"/>
      <w:bookmarkEnd w:id="106"/>
      <w:r w:rsidR="00AF3916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r w:rsidR="00390FB3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107"/>
      <w:r w:rsidR="003E1DC9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spotkanie z potencjalnymi Wnioskodawcami</w:t>
      </w:r>
      <w:bookmarkEnd w:id="108"/>
      <w:bookmarkEnd w:id="109"/>
      <w:bookmarkEnd w:id="110"/>
    </w:p>
    <w:p w14:paraId="2C89731B" w14:textId="475608EB" w:rsidR="00AF284B" w:rsidRPr="00C9470A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Harmonogram</w:t>
      </w:r>
      <w:r w:rsidR="00AF3916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 xml:space="preserve"> </w:t>
      </w:r>
      <w:r w:rsidR="00FA00F6" w:rsidRPr="00C9470A">
        <w:rPr>
          <w:rFonts w:cstheme="majorBidi"/>
        </w:rPr>
        <w:t xml:space="preserve">zawarty jest w </w:t>
      </w:r>
      <w:r w:rsidRPr="00C9470A">
        <w:rPr>
          <w:rFonts w:cstheme="majorBidi"/>
        </w:rPr>
        <w:t>Załącznik</w:t>
      </w:r>
      <w:r w:rsidR="00FA00F6" w:rsidRPr="00C9470A">
        <w:rPr>
          <w:rFonts w:cstheme="majorBidi"/>
        </w:rPr>
        <w:t>u</w:t>
      </w:r>
      <w:r w:rsidRPr="00C9470A">
        <w:rPr>
          <w:rFonts w:cstheme="majorBidi"/>
        </w:rPr>
        <w:t xml:space="preserve"> nr </w:t>
      </w:r>
      <w:r w:rsidR="005121BB" w:rsidRPr="00C9470A">
        <w:t>4</w:t>
      </w:r>
      <w:r w:rsidR="00375269" w:rsidRPr="00C9470A">
        <w:rPr>
          <w:rFonts w:cstheme="majorBidi"/>
        </w:rPr>
        <w:t xml:space="preserve"> </w:t>
      </w:r>
      <w:r w:rsidR="00DB7A86" w:rsidRPr="00C9470A">
        <w:rPr>
          <w:rFonts w:cstheme="majorBidi"/>
        </w:rPr>
        <w:t xml:space="preserve">do Regulaminu. </w:t>
      </w:r>
    </w:p>
    <w:p w14:paraId="2D929696" w14:textId="59EEBD10" w:rsidR="00D62594" w:rsidRPr="00C9470A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11" w:name="_Ref52645431"/>
      <w:r w:rsidRPr="00C9470A">
        <w:rPr>
          <w:rFonts w:cstheme="majorBidi"/>
        </w:rPr>
        <w:t xml:space="preserve">NCBR </w:t>
      </w:r>
      <w:r w:rsidR="1501EE53" w:rsidRPr="00C9470A">
        <w:rPr>
          <w:rFonts w:cstheme="majorBidi"/>
        </w:rPr>
        <w:t xml:space="preserve">w trakcie Postępowania </w:t>
      </w:r>
      <w:r w:rsidR="00174745" w:rsidRPr="00C9470A">
        <w:rPr>
          <w:rFonts w:cstheme="majorBidi"/>
        </w:rPr>
        <w:t>może</w:t>
      </w:r>
      <w:r w:rsidR="0004269C" w:rsidRPr="00C9470A">
        <w:rPr>
          <w:rFonts w:cstheme="majorBidi"/>
        </w:rPr>
        <w:t xml:space="preserve"> </w:t>
      </w:r>
      <w:r w:rsidR="00545F4A" w:rsidRPr="00C9470A">
        <w:rPr>
          <w:rFonts w:cstheme="majorBidi"/>
        </w:rPr>
        <w:t>dokonywa</w:t>
      </w:r>
      <w:r w:rsidR="00174745" w:rsidRPr="00C9470A">
        <w:rPr>
          <w:rFonts w:cstheme="majorBidi"/>
        </w:rPr>
        <w:t>ć</w:t>
      </w:r>
      <w:r w:rsidR="00545F4A" w:rsidRPr="00C9470A">
        <w:rPr>
          <w:rFonts w:cstheme="majorBidi"/>
        </w:rPr>
        <w:t xml:space="preserve"> </w:t>
      </w:r>
      <w:r w:rsidR="003D387A" w:rsidRPr="00C9470A">
        <w:rPr>
          <w:rFonts w:cstheme="majorBidi"/>
        </w:rPr>
        <w:t xml:space="preserve">zmian </w:t>
      </w:r>
      <w:r w:rsidR="0004269C" w:rsidRPr="00C9470A">
        <w:rPr>
          <w:rFonts w:cstheme="majorBidi"/>
        </w:rPr>
        <w:t>terminów określonych w Harmonogramie</w:t>
      </w:r>
      <w:r w:rsidR="00E9232B" w:rsidRPr="00C9470A">
        <w:rPr>
          <w:rFonts w:cstheme="majorBidi"/>
        </w:rPr>
        <w:t>,</w:t>
      </w:r>
      <w:r w:rsidR="00D1181A" w:rsidRPr="00C9470A">
        <w:rPr>
          <w:rFonts w:cstheme="majorBidi"/>
        </w:rPr>
        <w:t xml:space="preserve"> w tym</w:t>
      </w:r>
      <w:r w:rsidR="007575FA" w:rsidRPr="00C9470A">
        <w:rPr>
          <w:rFonts w:cstheme="majorBidi"/>
        </w:rPr>
        <w:t xml:space="preserve"> m.in. przedłużeni</w:t>
      </w:r>
      <w:r w:rsidR="000635EC" w:rsidRPr="00C9470A">
        <w:rPr>
          <w:rFonts w:cstheme="majorBidi"/>
        </w:rPr>
        <w:t>a</w:t>
      </w:r>
      <w:r w:rsidR="007575FA" w:rsidRPr="00C9470A">
        <w:rPr>
          <w:rFonts w:cstheme="majorBidi"/>
        </w:rPr>
        <w:t xml:space="preserve"> terminu na zgłaszanie przez </w:t>
      </w:r>
      <w:r w:rsidR="00D15DB4" w:rsidRPr="00C9470A">
        <w:rPr>
          <w:rFonts w:cstheme="majorBidi"/>
        </w:rPr>
        <w:t>Wnioskodawców</w:t>
      </w:r>
      <w:r w:rsidR="007575FA" w:rsidRPr="00C9470A">
        <w:rPr>
          <w:rFonts w:cstheme="majorBidi"/>
        </w:rPr>
        <w:t xml:space="preserve"> pytań i propozycji zmian oraz terminu </w:t>
      </w:r>
      <w:r w:rsidR="00D1181A" w:rsidRPr="00C9470A">
        <w:rPr>
          <w:rFonts w:cstheme="majorBidi"/>
        </w:rPr>
        <w:t>składania Wniosków</w:t>
      </w:r>
      <w:r w:rsidR="00545F4A" w:rsidRPr="00C9470A">
        <w:rPr>
          <w:rFonts w:cstheme="majorBidi"/>
        </w:rPr>
        <w:t>,</w:t>
      </w:r>
      <w:r w:rsidR="00991D97" w:rsidRPr="00C9470A">
        <w:rPr>
          <w:rFonts w:cstheme="majorBidi"/>
        </w:rPr>
        <w:t xml:space="preserve"> bez podania przyczyn</w:t>
      </w:r>
      <w:r w:rsidR="007575FA" w:rsidRPr="00C9470A">
        <w:rPr>
          <w:rFonts w:cstheme="majorBidi"/>
        </w:rPr>
        <w:t>.</w:t>
      </w:r>
      <w:bookmarkEnd w:id="111"/>
    </w:p>
    <w:p w14:paraId="0D0933B0" w14:textId="0C3F08AA" w:rsidR="003E1DC9" w:rsidRPr="00C9470A" w:rsidRDefault="003E1DC9" w:rsidP="39A7861B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NCBR, po ogłoszeniu niniejszego </w:t>
      </w:r>
      <w:r w:rsidR="004E4FAF" w:rsidRPr="39A7861B">
        <w:rPr>
          <w:rFonts w:cstheme="majorBidi"/>
        </w:rPr>
        <w:t>Postępowania</w:t>
      </w:r>
      <w:r w:rsidRPr="39A7861B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39A7861B">
        <w:rPr>
          <w:rFonts w:cstheme="majorBidi"/>
        </w:rPr>
        <w:t>wideokonferencji</w:t>
      </w:r>
      <w:r w:rsidRPr="39A7861B">
        <w:rPr>
          <w:rFonts w:cstheme="majorBidi"/>
        </w:rPr>
        <w:t>. O</w:t>
      </w:r>
      <w:r w:rsidR="008D5292" w:rsidRPr="39A7861B">
        <w:rPr>
          <w:rFonts w:cstheme="majorBidi"/>
        </w:rPr>
        <w:t> </w:t>
      </w:r>
      <w:r w:rsidRPr="39A7861B">
        <w:rPr>
          <w:rFonts w:cstheme="majorBidi"/>
        </w:rPr>
        <w:t>fakcie</w:t>
      </w:r>
      <w:r w:rsidR="00415F65" w:rsidRPr="39A7861B">
        <w:rPr>
          <w:rFonts w:cstheme="majorBidi"/>
        </w:rPr>
        <w:t>, formie</w:t>
      </w:r>
      <w:r w:rsidRPr="39A7861B">
        <w:rPr>
          <w:rFonts w:cstheme="majorBidi"/>
        </w:rPr>
        <w:t xml:space="preserve"> i terminie spotkania informacyjnego NCBR </w:t>
      </w:r>
      <w:r w:rsidR="06FBAA62" w:rsidRPr="39A7861B">
        <w:rPr>
          <w:rFonts w:cstheme="majorBidi"/>
        </w:rPr>
        <w:t>poinformuje</w:t>
      </w:r>
      <w:r w:rsidR="008D5292" w:rsidRPr="39A7861B">
        <w:rPr>
          <w:rFonts w:cstheme="majorBidi"/>
        </w:rPr>
        <w:t xml:space="preserve"> </w:t>
      </w:r>
      <w:r w:rsidR="00D33B10" w:rsidRPr="39A7861B">
        <w:rPr>
          <w:rFonts w:cstheme="majorBidi"/>
        </w:rPr>
        <w:t>na stronie podmiotowej Centrum w Biuletynie Informacji Publicznej</w:t>
      </w:r>
      <w:r w:rsidRPr="39A7861B">
        <w:rPr>
          <w:rFonts w:cstheme="majorBidi"/>
        </w:rPr>
        <w:t>.</w:t>
      </w:r>
      <w:r w:rsidR="001C29E1">
        <w:rPr>
          <w:rFonts w:cstheme="majorBidi"/>
        </w:rPr>
        <w:t xml:space="preserve"> </w:t>
      </w:r>
    </w:p>
    <w:p w14:paraId="043D87D6" w14:textId="5D60495B" w:rsidR="00161292" w:rsidRPr="00C9470A" w:rsidRDefault="00161292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 xml:space="preserve">W przypadku jeśli </w:t>
      </w:r>
      <w:r w:rsidR="006940E2" w:rsidRPr="00C9470A">
        <w:rPr>
          <w:rFonts w:cstheme="majorBidi"/>
        </w:rPr>
        <w:t xml:space="preserve">koniec </w:t>
      </w:r>
      <w:r w:rsidRPr="00C9470A">
        <w:rPr>
          <w:rFonts w:cstheme="majorBidi"/>
        </w:rPr>
        <w:t xml:space="preserve">terminu określonego w Harmonogramie </w:t>
      </w:r>
      <w:r w:rsidR="006940E2" w:rsidRPr="00C9470A">
        <w:rPr>
          <w:rFonts w:cstheme="majorBidi"/>
        </w:rPr>
        <w:t xml:space="preserve">Przedsięwzięcia </w:t>
      </w:r>
      <w:r w:rsidRPr="00C9470A">
        <w:rPr>
          <w:rFonts w:cstheme="majorBidi"/>
        </w:rPr>
        <w:t>wypada w sobotę</w:t>
      </w:r>
      <w:r w:rsidR="006C368D" w:rsidRPr="00C9470A">
        <w:rPr>
          <w:rFonts w:cstheme="majorBidi"/>
        </w:rPr>
        <w:t xml:space="preserve">, </w:t>
      </w:r>
      <w:r w:rsidRPr="00C9470A">
        <w:rPr>
          <w:rFonts w:cstheme="majorBidi"/>
        </w:rPr>
        <w:t>niedzielę</w:t>
      </w:r>
      <w:r w:rsidR="006C368D" w:rsidRPr="00C9470A">
        <w:rPr>
          <w:rFonts w:cstheme="majorBidi"/>
        </w:rPr>
        <w:t xml:space="preserve"> lub dzień ustawowo wolny w Polsce od pracy</w:t>
      </w:r>
      <w:r w:rsidRPr="00C9470A">
        <w:rPr>
          <w:rFonts w:cstheme="majorBidi"/>
        </w:rPr>
        <w:t xml:space="preserve">, </w:t>
      </w:r>
      <w:r w:rsidR="006C368D" w:rsidRPr="00C9470A">
        <w:rPr>
          <w:rFonts w:cstheme="majorBidi"/>
        </w:rPr>
        <w:t xml:space="preserve">termin taki ulega przedłużeniu i </w:t>
      </w:r>
      <w:r w:rsidR="006940E2" w:rsidRPr="00C9470A">
        <w:rPr>
          <w:rFonts w:cstheme="majorBidi"/>
        </w:rPr>
        <w:t>upływ</w:t>
      </w:r>
      <w:r w:rsidR="006C368D" w:rsidRPr="00C9470A">
        <w:rPr>
          <w:rFonts w:cstheme="majorBidi"/>
        </w:rPr>
        <w:t>a</w:t>
      </w:r>
      <w:r w:rsidR="006940E2" w:rsidRPr="00C9470A">
        <w:rPr>
          <w:rFonts w:cstheme="majorBidi"/>
        </w:rPr>
        <w:t xml:space="preserve"> w pierwszym Dniu Roboczym</w:t>
      </w:r>
      <w:r w:rsidR="008461EE" w:rsidRPr="00C9470A">
        <w:rPr>
          <w:rFonts w:cstheme="majorBidi"/>
        </w:rPr>
        <w:t xml:space="preserve"> po takim dniu</w:t>
      </w:r>
      <w:r w:rsidR="006940E2" w:rsidRPr="00C9470A">
        <w:rPr>
          <w:rFonts w:cstheme="majorBidi"/>
        </w:rPr>
        <w:t>.</w:t>
      </w:r>
    </w:p>
    <w:p w14:paraId="2D3E9E80" w14:textId="77777777" w:rsidR="00DE75BC" w:rsidRPr="00C9470A" w:rsidRDefault="00DE75BC" w:rsidP="00DE75B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BA7C78A" w14:textId="04AE066E" w:rsidR="00E1429D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12" w:name="_Ref52630162"/>
      <w:bookmarkStart w:id="113" w:name="_Toc53762098"/>
      <w:bookmarkStart w:id="114" w:name="_Toc67954927"/>
      <w:bookmarkStart w:id="115" w:name="_Toc494180644"/>
      <w:bookmarkStart w:id="116" w:name="_Ref49541319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Ogłoszenie Postępowania i Wnioski</w:t>
      </w:r>
      <w:bookmarkEnd w:id="112"/>
      <w:bookmarkEnd w:id="113"/>
      <w:bookmarkEnd w:id="114"/>
    </w:p>
    <w:p w14:paraId="1E9EEB2D" w14:textId="508D2A31" w:rsidR="00547CE5" w:rsidRPr="00C9470A" w:rsidRDefault="0004269C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</w:pPr>
      <w:bookmarkStart w:id="117" w:name="_Ref52633966"/>
      <w:bookmarkStart w:id="118" w:name="_Toc53762099"/>
      <w:bookmarkStart w:id="119" w:name="_Toc67954928"/>
      <w:r w:rsidRPr="00C9470A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>Ogłoszenie</w:t>
      </w:r>
      <w:r w:rsidR="00425351" w:rsidRPr="00C9470A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 xml:space="preserve"> Postępowania</w:t>
      </w:r>
      <w:bookmarkEnd w:id="117"/>
      <w:bookmarkEnd w:id="118"/>
      <w:bookmarkEnd w:id="119"/>
    </w:p>
    <w:p w14:paraId="51B0E281" w14:textId="77777777" w:rsidR="00547CE5" w:rsidRPr="00C9470A" w:rsidRDefault="00547CE5" w:rsidP="00547CE5">
      <w:pPr>
        <w:pStyle w:val="Akapitzlist"/>
        <w:spacing w:after="0" w:line="240" w:lineRule="auto"/>
        <w:ind w:left="567"/>
        <w:jc w:val="both"/>
        <w:rPr>
          <w:rFonts w:eastAsia="Calibri" w:cs="Calibri Light"/>
        </w:rPr>
      </w:pPr>
    </w:p>
    <w:p w14:paraId="09EE61CF" w14:textId="58E73676" w:rsidR="00547CE5" w:rsidRPr="00C9470A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Ogłoszenie o Postępowaniu, w tym ogłoszenie Regulaminu</w:t>
      </w:r>
      <w:r w:rsidR="00D33B10" w:rsidRPr="00C9470A">
        <w:rPr>
          <w:rFonts w:cstheme="majorBidi"/>
        </w:rPr>
        <w:t>,</w:t>
      </w:r>
      <w:r w:rsidR="00E9232B" w:rsidRPr="00C9470A">
        <w:rPr>
          <w:rFonts w:cstheme="majorBidi"/>
        </w:rPr>
        <w:t xml:space="preserve"> jest publikowane </w:t>
      </w:r>
      <w:r w:rsidR="00534D77" w:rsidRPr="00C9470A">
        <w:rPr>
          <w:rFonts w:cstheme="majorBidi"/>
        </w:rPr>
        <w:t xml:space="preserve">na </w:t>
      </w:r>
      <w:r w:rsidRPr="00C9470A">
        <w:rPr>
          <w:rFonts w:cstheme="majorBidi"/>
        </w:rPr>
        <w:t>stron</w:t>
      </w:r>
      <w:r w:rsidR="00534D77" w:rsidRPr="00C9470A">
        <w:rPr>
          <w:rFonts w:cstheme="majorBidi"/>
        </w:rPr>
        <w:t>ie</w:t>
      </w:r>
      <w:r w:rsidRPr="00C9470A">
        <w:rPr>
          <w:rFonts w:cstheme="majorBidi"/>
        </w:rPr>
        <w:t xml:space="preserve"> </w:t>
      </w:r>
      <w:r w:rsidR="00534D77" w:rsidRPr="00C9470A">
        <w:rPr>
          <w:rFonts w:cstheme="majorBidi"/>
        </w:rPr>
        <w:t xml:space="preserve">podmiotowej </w:t>
      </w:r>
      <w:r w:rsidRPr="00C9470A">
        <w:rPr>
          <w:rFonts w:cstheme="majorBidi"/>
        </w:rPr>
        <w:t>Centrum w Biuletynie Informacji Publicznej</w:t>
      </w:r>
      <w:r w:rsidR="005A15E9" w:rsidRPr="00C9470A">
        <w:rPr>
          <w:rFonts w:cstheme="majorBidi"/>
        </w:rPr>
        <w:t xml:space="preserve"> i</w:t>
      </w:r>
      <w:r w:rsidRPr="00C9470A">
        <w:rPr>
          <w:rFonts w:cstheme="majorBidi"/>
        </w:rPr>
        <w:t xml:space="preserve"> na stronie podmiotowej urzędu </w:t>
      </w:r>
      <w:r w:rsidR="00DE75BC" w:rsidRPr="00C9470A">
        <w:rPr>
          <w:rFonts w:cstheme="majorBidi"/>
        </w:rPr>
        <w:t xml:space="preserve">ministra właściwego w </w:t>
      </w:r>
      <w:r w:rsidR="00C8432D" w:rsidRPr="00C9470A">
        <w:rPr>
          <w:rFonts w:cstheme="majorBidi"/>
        </w:rPr>
        <w:t xml:space="preserve">zakresie </w:t>
      </w:r>
      <w:r w:rsidR="00DE75BC" w:rsidRPr="00C9470A">
        <w:rPr>
          <w:rFonts w:cstheme="majorBidi"/>
        </w:rPr>
        <w:t xml:space="preserve">nadzoru nad działalnością NCBR </w:t>
      </w:r>
      <w:r w:rsidRPr="00C9470A">
        <w:rPr>
          <w:rFonts w:cstheme="majorBidi"/>
        </w:rPr>
        <w:t>w Biuletynie Informacji Publicznej</w:t>
      </w:r>
      <w:r w:rsidR="0004269C" w:rsidRPr="00C9470A">
        <w:rPr>
          <w:rFonts w:cstheme="majorBidi"/>
        </w:rPr>
        <w:t xml:space="preserve">. Dodatkowo NCBR </w:t>
      </w:r>
      <w:r w:rsidR="00DE75BC" w:rsidRPr="00C9470A">
        <w:rPr>
          <w:rFonts w:cstheme="majorBidi"/>
        </w:rPr>
        <w:t>dokonuje</w:t>
      </w:r>
      <w:r w:rsidR="004D50F2" w:rsidRPr="00C9470A">
        <w:rPr>
          <w:rFonts w:cstheme="majorBidi"/>
        </w:rPr>
        <w:t xml:space="preserve"> </w:t>
      </w:r>
      <w:r w:rsidR="00806BAD" w:rsidRPr="00C9470A">
        <w:rPr>
          <w:rFonts w:cstheme="majorBidi"/>
        </w:rPr>
        <w:t>dobrowolne</w:t>
      </w:r>
      <w:r w:rsidR="0004269C" w:rsidRPr="00C9470A">
        <w:rPr>
          <w:rFonts w:cstheme="majorBidi"/>
        </w:rPr>
        <w:t>go ogłoszenia</w:t>
      </w:r>
      <w:r w:rsidR="00806BAD" w:rsidRPr="00C9470A">
        <w:rPr>
          <w:rFonts w:cstheme="majorBidi"/>
        </w:rPr>
        <w:t xml:space="preserve"> w Dzienniku Urzędowym Unii Europejskiej</w:t>
      </w:r>
      <w:r w:rsidR="00FA698F" w:rsidRPr="00C9470A">
        <w:rPr>
          <w:rFonts w:cstheme="majorBidi"/>
        </w:rPr>
        <w:t xml:space="preserve"> oraz </w:t>
      </w:r>
      <w:r w:rsidR="00DE75BC" w:rsidRPr="00C9470A">
        <w:rPr>
          <w:rFonts w:cstheme="majorBidi"/>
        </w:rPr>
        <w:t xml:space="preserve">może dokonać ogłoszenia </w:t>
      </w:r>
      <w:r w:rsidR="00FA698F" w:rsidRPr="00C9470A">
        <w:rPr>
          <w:rFonts w:cstheme="majorBidi"/>
        </w:rPr>
        <w:t>w dzienniku o zasięgu ogólnopolskim</w:t>
      </w:r>
      <w:r w:rsidR="00806BAD" w:rsidRPr="00C9470A">
        <w:rPr>
          <w:rFonts w:cstheme="majorBidi"/>
        </w:rPr>
        <w:t>.</w:t>
      </w:r>
    </w:p>
    <w:p w14:paraId="192AE7BE" w14:textId="4B63B0D7" w:rsidR="0000658C" w:rsidRPr="00D94FA2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00C9470A">
        <w:rPr>
          <w:rFonts w:cstheme="majorBidi"/>
        </w:rPr>
        <w:t xml:space="preserve">Z zastrzeżeniem </w:t>
      </w:r>
      <w:r w:rsidR="007E75F1" w:rsidRPr="00C9470A">
        <w:rPr>
          <w:rFonts w:cstheme="majorBidi"/>
        </w:rPr>
        <w:t>Rozdziału</w:t>
      </w:r>
      <w:r w:rsidRPr="00C9470A">
        <w:rPr>
          <w:rFonts w:cstheme="majorBidi"/>
        </w:rPr>
        <w:t xml:space="preserve"> </w:t>
      </w:r>
      <w:r w:rsidR="00DE75BC" w:rsidRPr="00C9470A">
        <w:rPr>
          <w:rFonts w:cstheme="majorBidi"/>
        </w:rPr>
        <w:fldChar w:fldCharType="begin"/>
      </w:r>
      <w:r w:rsidR="00DE75BC" w:rsidRPr="00C9470A">
        <w:rPr>
          <w:rFonts w:cstheme="majorBidi"/>
        </w:rPr>
        <w:instrText xml:space="preserve"> REF _Ref52541782 \r \h </w:instrText>
      </w:r>
      <w:r w:rsidR="004E2D42" w:rsidRPr="00C9470A">
        <w:rPr>
          <w:rFonts w:cstheme="majorBidi"/>
        </w:rPr>
        <w:instrText xml:space="preserve"> \* MERGEFORMAT </w:instrText>
      </w:r>
      <w:r w:rsidR="00DE75BC" w:rsidRPr="00C9470A">
        <w:rPr>
          <w:rFonts w:cstheme="majorBidi"/>
        </w:rPr>
      </w:r>
      <w:r w:rsidR="00DE75B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III</w:t>
      </w:r>
      <w:r w:rsidR="00DE75BC" w:rsidRPr="00C9470A">
        <w:rPr>
          <w:rFonts w:cstheme="majorBidi"/>
        </w:rPr>
        <w:fldChar w:fldCharType="end"/>
      </w:r>
      <w:r w:rsidR="00DE75B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ust. 2, d</w:t>
      </w:r>
      <w:r w:rsidR="00DB7681" w:rsidRPr="00C9470A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4" w:history="1">
        <w:r w:rsidR="00DB7681" w:rsidRPr="00C9470A">
          <w:rPr>
            <w:rStyle w:val="Hipercze"/>
            <w:rFonts w:cstheme="majorBidi"/>
          </w:rPr>
          <w:t>przetargi@ncbr.gov.pl</w:t>
        </w:r>
      </w:hyperlink>
      <w:r w:rsidR="00DB7681" w:rsidRPr="00C9470A">
        <w:rPr>
          <w:rFonts w:cstheme="majorBidi"/>
        </w:rPr>
        <w:t xml:space="preserve">. Pytania i propozycje zmian zgłaszane przez </w:t>
      </w:r>
      <w:r w:rsidR="00D15DB4" w:rsidRPr="00D94FA2">
        <w:rPr>
          <w:color w:val="000000" w:themeColor="text1"/>
        </w:rPr>
        <w:t>Wnioskodawców</w:t>
      </w:r>
      <w:r w:rsidR="00DB7681" w:rsidRPr="00D94FA2">
        <w:rPr>
          <w:color w:val="000000" w:themeColor="text1"/>
        </w:rPr>
        <w:t xml:space="preserve">, po ich </w:t>
      </w:r>
      <w:proofErr w:type="spellStart"/>
      <w:r w:rsidR="00DB7681" w:rsidRPr="00D94FA2">
        <w:rPr>
          <w:color w:val="000000" w:themeColor="text1"/>
        </w:rPr>
        <w:t>anonimizacji</w:t>
      </w:r>
      <w:proofErr w:type="spellEnd"/>
      <w:r w:rsidR="00DB7681" w:rsidRPr="00D94FA2">
        <w:rPr>
          <w:color w:val="000000" w:themeColor="text1"/>
        </w:rPr>
        <w:t>, podlegają publikacji na Stronie internetowej Centrum.</w:t>
      </w:r>
      <w:r w:rsidR="009D542E" w:rsidRPr="00D94FA2">
        <w:rPr>
          <w:color w:val="000000" w:themeColor="text1"/>
        </w:rPr>
        <w:t xml:space="preserve"> </w:t>
      </w:r>
      <w:r w:rsidR="009D542E" w:rsidRPr="00D94FA2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uznane za celowe na tym etapie Postępowania.</w:t>
      </w:r>
    </w:p>
    <w:p w14:paraId="28792F16" w14:textId="21A588EE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D94FA2">
        <w:rPr>
          <w:color w:val="000000" w:themeColor="text1"/>
        </w:rPr>
        <w:t xml:space="preserve">NCBR może do upływu terminu składania Wniosków dokonywać </w:t>
      </w:r>
      <w:r w:rsidRPr="00C9470A">
        <w:t>zmian w dokumentacji Przedsięwzięcia</w:t>
      </w:r>
      <w:r w:rsidR="004E4FAF" w:rsidRPr="00C9470A">
        <w:t xml:space="preserve">, </w:t>
      </w:r>
      <w:r w:rsidR="716B25BB" w:rsidRPr="00C9470A">
        <w:t>także</w:t>
      </w:r>
      <w:r w:rsidR="004E4FAF" w:rsidRPr="00C9470A">
        <w:t xml:space="preserve"> z własnej inicjatywy</w:t>
      </w:r>
      <w:r w:rsidRPr="00C9470A">
        <w:t>, z zastrzeżeniem ust. 4</w:t>
      </w:r>
      <w:r w:rsidR="001772C4" w:rsidRPr="00C9470A">
        <w:t>-6</w:t>
      </w:r>
      <w:r w:rsidRPr="00C9470A">
        <w:t>.</w:t>
      </w:r>
    </w:p>
    <w:p w14:paraId="0C42EE88" w14:textId="15A853D4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9470A">
        <w:t xml:space="preserve">Po upływie terminu na zadawanie przez Wnioskodawców pytań i przedstawianie propozycji zmian, w terminie określonym w Harmonogramie Przedsięwzięcia, </w:t>
      </w:r>
      <w:bookmarkStart w:id="120" w:name="_Hlk57331589"/>
      <w:r w:rsidR="003B29B1" w:rsidRPr="00C9470A">
        <w:t xml:space="preserve">jeśli </w:t>
      </w:r>
      <w:r w:rsidRPr="00C9470A">
        <w:t xml:space="preserve">NCBR </w:t>
      </w:r>
      <w:r w:rsidR="003B29B1" w:rsidRPr="00C9470A">
        <w:t xml:space="preserve">wprowadzi do dokumentacji Przedsięwzięcia, to </w:t>
      </w:r>
      <w:bookmarkEnd w:id="120"/>
      <w:r w:rsidR="004E79FC" w:rsidRPr="00C9470A">
        <w:t xml:space="preserve">NCBR </w:t>
      </w:r>
      <w:r w:rsidRPr="00C9470A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21" w:name="_Hlk57331693"/>
      <w:r w:rsidR="00761DC5" w:rsidRPr="00C9470A">
        <w:t xml:space="preserve"> W razie braku publikacji </w:t>
      </w:r>
      <w:r w:rsidR="0059073C" w:rsidRPr="00C9470A">
        <w:t>dokumentacji ujednoliconej we wskazanym terminie, obowiązuje dokumentacj</w:t>
      </w:r>
      <w:r w:rsidR="00A73663" w:rsidRPr="00C9470A">
        <w:t>a</w:t>
      </w:r>
      <w:r w:rsidR="0059073C" w:rsidRPr="00C9470A">
        <w:t xml:space="preserve"> Przedsięwzięcia w brzmieniu dotychczasowym, z zastrzeżeniem poniższych postanowień.</w:t>
      </w:r>
      <w:bookmarkEnd w:id="121"/>
    </w:p>
    <w:p w14:paraId="753DE1C6" w14:textId="475474FA" w:rsidR="00DB7681" w:rsidRPr="00D94FA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C9470A">
        <w:rPr>
          <w:iCs/>
        </w:rPr>
        <w:t>Jeśli NCBR dokona zmian w dokumentacji Przedsięwzięcia po terminie wsk</w:t>
      </w:r>
      <w:r w:rsidR="001772C4" w:rsidRPr="00C9470A">
        <w:rPr>
          <w:iCs/>
        </w:rPr>
        <w:t>azanym w zdaniu pierwszym ust. 4</w:t>
      </w:r>
      <w:r w:rsidRPr="00C9470A">
        <w:rPr>
          <w:iCs/>
        </w:rPr>
        <w:t xml:space="preserve">, to </w:t>
      </w:r>
      <w:r w:rsidR="006D6280">
        <w:t>jeśli jest to uzasadnione charakterem zmiany,</w:t>
      </w:r>
      <w:r w:rsidR="006D6280" w:rsidRPr="00C9470A">
        <w:rPr>
          <w:iCs/>
        </w:rPr>
        <w:t xml:space="preserve"> </w:t>
      </w:r>
      <w:r w:rsidRPr="00C9470A">
        <w:rPr>
          <w:iCs/>
        </w:rPr>
        <w:t xml:space="preserve">NCBR dokonuje </w:t>
      </w:r>
      <w:r w:rsidR="00020C1E" w:rsidRPr="00C9470A">
        <w:t xml:space="preserve">zmiany Harmonogramu Przedsięwzięcia i </w:t>
      </w:r>
      <w:r w:rsidR="00BF1E22">
        <w:t xml:space="preserve">ewentualnie </w:t>
      </w:r>
      <w:r w:rsidRPr="00CA4EC3">
        <w:rPr>
          <w:iCs/>
        </w:rPr>
        <w:t>przedłużenia terminu na składanie Wniosków o czas potrzebny na dokonanie ewentualnych zmian we Wnioskach</w:t>
      </w:r>
      <w:r w:rsidRPr="00D94FA2">
        <w:rPr>
          <w:iCs/>
        </w:rPr>
        <w:t xml:space="preserve"> oraz jednocześnie informuje o dokonanej zmianie terminu składania Wniosków wraz ze wskazaniem nowego terminu.</w:t>
      </w:r>
    </w:p>
    <w:p w14:paraId="57F0F9D5" w14:textId="3E97CFB7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9470A">
        <w:t xml:space="preserve">NCBR będzie dokonywać ewentualnych zmian dokumentacji Przedsięwzięcia w powyższych przypadkach, jeśli </w:t>
      </w:r>
      <w:r w:rsidR="007F4DB2" w:rsidRPr="00C9470A">
        <w:t>uzna,</w:t>
      </w:r>
      <w:r w:rsidRPr="00C9470A">
        <w:t xml:space="preserve"> że taka zmiana:</w:t>
      </w:r>
    </w:p>
    <w:p w14:paraId="52AD32E0" w14:textId="77777777" w:rsidR="00DB7681" w:rsidRPr="00C9470A" w:rsidRDefault="00DB7681" w:rsidP="004111D0">
      <w:pPr>
        <w:pStyle w:val="Akapitzlist"/>
        <w:jc w:val="both"/>
        <w:rPr>
          <w:iCs/>
        </w:rPr>
      </w:pPr>
      <w:r w:rsidRPr="00C9470A">
        <w:rPr>
          <w:iCs/>
        </w:rPr>
        <w:t xml:space="preserve">1) służy usunięciu oczywistych omyłek lub </w:t>
      </w:r>
    </w:p>
    <w:p w14:paraId="598594B0" w14:textId="77777777" w:rsidR="00DB7681" w:rsidRPr="00C9470A" w:rsidRDefault="00DB7681" w:rsidP="004111D0">
      <w:pPr>
        <w:pStyle w:val="Akapitzlist"/>
        <w:jc w:val="both"/>
        <w:rPr>
          <w:iCs/>
        </w:rPr>
      </w:pPr>
      <w:r w:rsidRPr="00C9470A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5DDA3B0B" w14:textId="77777777" w:rsidR="00BC697E" w:rsidRPr="00C9470A" w:rsidRDefault="00BC697E" w:rsidP="006347DC">
      <w:pPr>
        <w:spacing w:after="0" w:line="240" w:lineRule="auto"/>
        <w:ind w:left="142"/>
        <w:jc w:val="both"/>
        <w:rPr>
          <w:rFonts w:cstheme="majorHAnsi"/>
        </w:rPr>
      </w:pPr>
    </w:p>
    <w:p w14:paraId="1817EA44" w14:textId="11259DE6" w:rsidR="00BC697E" w:rsidRPr="00C9470A" w:rsidRDefault="00BC697E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2"/>
          <w:szCs w:val="22"/>
        </w:rPr>
      </w:pPr>
      <w:bookmarkStart w:id="122" w:name="_Ref509210067"/>
      <w:bookmarkStart w:id="123" w:name="_Toc53762100"/>
      <w:bookmarkStart w:id="124" w:name="_Toc67954929"/>
      <w:r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Sposób przygotowania </w:t>
      </w:r>
      <w:r w:rsidR="00E55A39"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i złożenia w NCBR </w:t>
      </w:r>
      <w:r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>Wniosków</w:t>
      </w:r>
      <w:r w:rsidR="00E55A39"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 o przystąpienie do Postępowania</w:t>
      </w:r>
      <w:bookmarkEnd w:id="122"/>
      <w:bookmarkEnd w:id="123"/>
      <w:bookmarkEnd w:id="124"/>
    </w:p>
    <w:p w14:paraId="5A82F6C3" w14:textId="4B7DAF52" w:rsidR="00225CA9" w:rsidRPr="00C9470A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3D70C39D" w:rsidR="00096C00" w:rsidRPr="00C9470A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25" w:name="_Ref52543124"/>
      <w:r w:rsidRPr="00C9470A">
        <w:rPr>
          <w:rFonts w:eastAsia="Calibri" w:cs="Calibri Light"/>
        </w:rPr>
        <w:t xml:space="preserve">Podmioty zainteresowane udziałem w </w:t>
      </w:r>
      <w:r w:rsidR="00383CBE" w:rsidRPr="00C9470A">
        <w:rPr>
          <w:rFonts w:eastAsia="Calibri" w:cs="Calibri Light"/>
        </w:rPr>
        <w:t>Pr</w:t>
      </w:r>
      <w:r w:rsidR="00586E2C" w:rsidRPr="00C9470A">
        <w:rPr>
          <w:rFonts w:eastAsia="Calibri" w:cs="Calibri Light"/>
        </w:rPr>
        <w:t>zedsięwzięciu</w:t>
      </w:r>
      <w:r w:rsidR="00383CBE" w:rsidRPr="00C9470A">
        <w:rPr>
          <w:rFonts w:eastAsia="Calibri" w:cs="Calibri Light"/>
        </w:rPr>
        <w:t>,</w:t>
      </w:r>
      <w:r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  <w:b/>
        </w:rPr>
        <w:t>zobowiązane są do złożenia Wniosku</w:t>
      </w:r>
      <w:r w:rsidRPr="00C9470A">
        <w:rPr>
          <w:rFonts w:eastAsia="Calibri" w:cs="Calibri Light"/>
        </w:rPr>
        <w:t xml:space="preserve">, </w:t>
      </w:r>
      <w:bookmarkStart w:id="126" w:name="_Hlk53784501"/>
      <w:r w:rsidR="00ED3A66" w:rsidRPr="00C9470A">
        <w:rPr>
          <w:rFonts w:eastAsia="Calibri" w:cs="Calibri Light"/>
        </w:rPr>
        <w:t>zgodne</w:t>
      </w:r>
      <w:r w:rsidR="00F608D8" w:rsidRPr="00C9470A">
        <w:rPr>
          <w:rFonts w:eastAsia="Calibri" w:cs="Calibri Light"/>
        </w:rPr>
        <w:t>go</w:t>
      </w:r>
      <w:r w:rsidR="00ED3A66" w:rsidRPr="00C9470A">
        <w:rPr>
          <w:rFonts w:eastAsia="Calibri" w:cs="Calibri Light"/>
        </w:rPr>
        <w:t xml:space="preserve"> ze wzorem </w:t>
      </w:r>
      <w:r w:rsidR="00F608D8" w:rsidRPr="00C9470A">
        <w:rPr>
          <w:rFonts w:eastAsia="Calibri" w:cs="Calibri Light"/>
        </w:rPr>
        <w:t xml:space="preserve">i zawierającego informacje </w:t>
      </w:r>
      <w:r w:rsidR="00ED3A66" w:rsidRPr="00C9470A">
        <w:rPr>
          <w:rFonts w:eastAsia="Calibri" w:cs="Calibri Light"/>
        </w:rPr>
        <w:t>określon</w:t>
      </w:r>
      <w:r w:rsidR="00F608D8" w:rsidRPr="00C9470A">
        <w:rPr>
          <w:rFonts w:eastAsia="Calibri" w:cs="Calibri Light"/>
        </w:rPr>
        <w:t>e</w:t>
      </w:r>
      <w:r w:rsidR="00ED3A66" w:rsidRPr="00C9470A">
        <w:rPr>
          <w:rFonts w:eastAsia="Calibri" w:cs="Calibri Light"/>
        </w:rPr>
        <w:t xml:space="preserve"> w </w:t>
      </w:r>
      <w:r w:rsidR="00A65A55" w:rsidRPr="00C9470A">
        <w:rPr>
          <w:rFonts w:eastAsia="Calibri" w:cs="Calibri Light"/>
        </w:rPr>
        <w:t>Załączni</w:t>
      </w:r>
      <w:r w:rsidRPr="00C9470A">
        <w:rPr>
          <w:rFonts w:eastAsia="Calibri" w:cs="Calibri Light"/>
        </w:rPr>
        <w:t>k</w:t>
      </w:r>
      <w:r w:rsidR="00ED3A66" w:rsidRPr="00C9470A">
        <w:rPr>
          <w:rFonts w:eastAsia="Calibri" w:cs="Calibri Light"/>
        </w:rPr>
        <w:t>u</w:t>
      </w:r>
      <w:r w:rsidRPr="00C9470A">
        <w:rPr>
          <w:rFonts w:eastAsia="Calibri" w:cs="Calibri Light"/>
        </w:rPr>
        <w:t xml:space="preserve"> nr </w:t>
      </w:r>
      <w:r w:rsidR="00ED3A66" w:rsidRPr="00C9470A">
        <w:rPr>
          <w:rFonts w:eastAsia="Calibri" w:cs="Calibri Light"/>
        </w:rPr>
        <w:t xml:space="preserve">3 </w:t>
      </w:r>
      <w:r w:rsidRPr="00C9470A">
        <w:rPr>
          <w:rFonts w:eastAsia="Calibri" w:cs="Calibri Light"/>
        </w:rPr>
        <w:t>do niniejszego Regulaminu</w:t>
      </w:r>
      <w:bookmarkEnd w:id="126"/>
      <w:r w:rsidR="00ED3A66" w:rsidRPr="00C9470A">
        <w:rPr>
          <w:rFonts w:eastAsia="Calibri" w:cs="Calibri Light"/>
        </w:rPr>
        <w:t>.</w:t>
      </w:r>
      <w:bookmarkEnd w:id="125"/>
      <w:r w:rsidR="00A754D0">
        <w:rPr>
          <w:rFonts w:eastAsia="Calibri" w:cs="Calibri Light"/>
        </w:rPr>
        <w:t xml:space="preserve"> Wnioskodawca może fakultatywnie (brak takiego załącznika nie stanowi braku formalnego) </w:t>
      </w:r>
      <w:r w:rsidR="00821C8B">
        <w:rPr>
          <w:rFonts w:eastAsia="Calibri" w:cs="Calibri Light"/>
        </w:rPr>
        <w:t xml:space="preserve">dodatkowo załączyć do Wniosku </w:t>
      </w:r>
      <w:r w:rsidR="00A754D0">
        <w:rPr>
          <w:rFonts w:eastAsia="Calibri" w:cs="Calibri Light"/>
        </w:rPr>
        <w:t>ilustrację koncepcji Rozwiązania w postaci prezentacji w formacie *.pdf*, *.</w:t>
      </w:r>
      <w:proofErr w:type="spellStart"/>
      <w:r w:rsidR="00A754D0">
        <w:rPr>
          <w:rFonts w:eastAsia="Calibri" w:cs="Calibri Light"/>
        </w:rPr>
        <w:t>pptx</w:t>
      </w:r>
      <w:proofErr w:type="spellEnd"/>
      <w:r w:rsidR="00A754D0">
        <w:rPr>
          <w:rFonts w:eastAsia="Calibri" w:cs="Calibri Light"/>
        </w:rPr>
        <w:t>*</w:t>
      </w:r>
      <w:r w:rsidR="00821C8B">
        <w:rPr>
          <w:rFonts w:eastAsia="Calibri" w:cs="Calibri Light"/>
        </w:rPr>
        <w:t xml:space="preserve"> lub *.</w:t>
      </w:r>
      <w:proofErr w:type="spellStart"/>
      <w:r w:rsidR="00821C8B">
        <w:rPr>
          <w:rFonts w:eastAsia="Calibri" w:cs="Calibri Light"/>
        </w:rPr>
        <w:t>ppt</w:t>
      </w:r>
      <w:proofErr w:type="spellEnd"/>
      <w:r w:rsidR="00821C8B">
        <w:rPr>
          <w:rFonts w:eastAsia="Calibri" w:cs="Calibri Light"/>
        </w:rPr>
        <w:t>*</w:t>
      </w:r>
      <w:r w:rsidR="00A754D0">
        <w:rPr>
          <w:rFonts w:eastAsia="Calibri" w:cs="Calibri Light"/>
        </w:rPr>
        <w:t xml:space="preserve"> lub innym powszechnie dostępnym.</w:t>
      </w:r>
    </w:p>
    <w:p w14:paraId="48B383EC" w14:textId="2A76AE7C" w:rsidR="00BD0BAF" w:rsidRPr="00C9470A" w:rsidRDefault="00720F2C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27" w:name="_Ref52543112"/>
      <w:r w:rsidRPr="00C9470A">
        <w:rPr>
          <w:rFonts w:eastAsia="Calibri" w:cs="Calibri Light"/>
          <w:b/>
          <w:bCs/>
        </w:rPr>
        <w:t xml:space="preserve">W </w:t>
      </w:r>
      <w:r w:rsidR="007F4DB2" w:rsidRPr="00C9470A">
        <w:rPr>
          <w:rFonts w:eastAsia="Calibri" w:cs="Calibri Light"/>
          <w:b/>
          <w:bCs/>
        </w:rPr>
        <w:t>przypadku,</w:t>
      </w:r>
      <w:r w:rsidRPr="00C9470A">
        <w:rPr>
          <w:rFonts w:eastAsia="Calibri" w:cs="Calibri Light"/>
          <w:b/>
          <w:bCs/>
        </w:rPr>
        <w:t xml:space="preserve"> jeśli Wnioskodawca jest zainteresowany </w:t>
      </w:r>
      <w:r w:rsidR="00544F54">
        <w:rPr>
          <w:rFonts w:eastAsia="Calibri" w:cs="Calibri Light"/>
          <w:b/>
          <w:bCs/>
        </w:rPr>
        <w:t>przedstawieniem Rozwiązania składającego się zarówno z Komponentu Procesowego jak i Komponentu Technologicznego (złożeniem oferty na oba Komponenty Rozwiązania), zobowiązany jest we Wniosku uzupełnić dodatkowy jego zakres wyróżniający jakie elementy Rozwiązania wchodzą w zakres którego z Komponentów oraz jak wynagrodzenie Wykonawcy rozkłada się pomiędzy oba Komponenty.</w:t>
      </w:r>
      <w:r w:rsidR="00576F0B">
        <w:rPr>
          <w:rFonts w:eastAsia="Calibri" w:cs="Calibri Light"/>
          <w:b/>
          <w:bCs/>
        </w:rPr>
        <w:t xml:space="preserve"> W innym przypadku może zakres dotyczący Komponentu Technologicznego pozostawić nieuzupełniony.</w:t>
      </w:r>
    </w:p>
    <w:p w14:paraId="6BC38175" w14:textId="3DAEAF4E" w:rsidR="0054571A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Jeśli Wnioskodawca wskazał w ramach Wniosku, że </w:t>
      </w:r>
      <w:r w:rsidR="002E6577" w:rsidRPr="39A7861B">
        <w:rPr>
          <w:rFonts w:ascii="Calibri" w:eastAsia="Calibri" w:hAnsi="Calibri" w:cs="Calibri"/>
          <w:color w:val="000000" w:themeColor="text1"/>
        </w:rPr>
        <w:t>w zakresie Komponentu Technologicznego</w:t>
      </w:r>
      <w:r w:rsidR="002E6577" w:rsidRPr="39A7861B">
        <w:rPr>
          <w:rFonts w:eastAsia="Calibri" w:cs="Calibri Light"/>
        </w:rPr>
        <w:t xml:space="preserve"> </w:t>
      </w:r>
      <w:r w:rsidRPr="39A7861B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39A7861B">
        <w:rPr>
          <w:rFonts w:eastAsia="Calibri" w:cs="Calibri Light"/>
        </w:rPr>
        <w:t>Wymagania</w:t>
      </w:r>
      <w:r w:rsidRPr="39A7861B">
        <w:rPr>
          <w:rFonts w:eastAsia="Calibri" w:cs="Calibri Light"/>
        </w:rPr>
        <w:t xml:space="preserve"> w zakresie Planu Komercjalizacji określa </w:t>
      </w:r>
      <w:r w:rsidR="00A65A55" w:rsidRPr="39A7861B">
        <w:rPr>
          <w:rFonts w:eastAsia="Calibri" w:cs="Calibri Light"/>
        </w:rPr>
        <w:t>Załączni</w:t>
      </w:r>
      <w:r w:rsidRPr="39A7861B">
        <w:rPr>
          <w:rFonts w:eastAsia="Calibri" w:cs="Calibri Light"/>
        </w:rPr>
        <w:t xml:space="preserve">k nr </w:t>
      </w:r>
      <w:r w:rsidR="00720F2C" w:rsidRPr="39A7861B">
        <w:rPr>
          <w:rFonts w:eastAsia="Calibri" w:cs="Calibri Light"/>
        </w:rPr>
        <w:t>3</w:t>
      </w:r>
      <w:r w:rsidRPr="39A7861B">
        <w:rPr>
          <w:rFonts w:eastAsia="Calibri" w:cs="Calibri Light"/>
        </w:rPr>
        <w:t xml:space="preserve"> do Regulaminu.</w:t>
      </w:r>
      <w:r w:rsidR="00B44254">
        <w:rPr>
          <w:rFonts w:eastAsia="Calibri" w:cs="Calibri Light"/>
        </w:rPr>
        <w:t xml:space="preserve"> </w:t>
      </w:r>
      <w:r w:rsidR="006D29B3">
        <w:rPr>
          <w:rFonts w:eastAsia="Calibri" w:cs="Calibri Light"/>
        </w:rPr>
        <w:t>Wybór Wariantu B nie podlega uzupełnieniu na etapie oceny Wniosków.</w:t>
      </w:r>
    </w:p>
    <w:p w14:paraId="6E7806CC" w14:textId="2C51D2C1" w:rsidR="00890D76" w:rsidRPr="006C4F6A" w:rsidRDefault="52D09AFD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  <w:b/>
          <w:bCs/>
        </w:rPr>
      </w:pPr>
      <w:r w:rsidRPr="39A7861B">
        <w:rPr>
          <w:rFonts w:eastAsia="Calibri" w:cs="Calibri Light"/>
          <w:b/>
          <w:bCs/>
        </w:rPr>
        <w:t xml:space="preserve">Jeśli Wnioskodawca nie jest Użytkownikiem ani Użytkownik nie wchodzi w skład podmiotów tworzących łącznie Wnioskodawcę, to Wnioskodawca jest zobowiązany dołączyć do Wniosku list intencyjny </w:t>
      </w:r>
      <w:r w:rsidR="001C29E1">
        <w:rPr>
          <w:rFonts w:eastAsia="Calibri" w:cs="Calibri Light"/>
          <w:b/>
          <w:bCs/>
        </w:rPr>
        <w:t xml:space="preserve">w formie pisemnej albo elektronicznej opatrzonej kwalifikowanym podpisem elektronicznym </w:t>
      </w:r>
      <w:r w:rsidRPr="39A7861B">
        <w:rPr>
          <w:rFonts w:eastAsia="Calibri" w:cs="Calibri Light"/>
          <w:b/>
          <w:bCs/>
        </w:rPr>
        <w:t xml:space="preserve">zawarty z Użytkownikiem potwierdzający </w:t>
      </w:r>
      <w:r w:rsidR="0A96DFBB" w:rsidRPr="39A7861B">
        <w:rPr>
          <w:rFonts w:eastAsia="Calibri" w:cs="Calibri Light"/>
          <w:b/>
          <w:bCs/>
        </w:rPr>
        <w:t>możliwość nawiązania z nim współpracy w celu realizacji zobowiązań związanych ze stworzeniem Demonstratora</w:t>
      </w:r>
      <w:r w:rsidR="008D4E30">
        <w:rPr>
          <w:rFonts w:eastAsia="Calibri" w:cs="Calibri Light"/>
          <w:b/>
          <w:bCs/>
        </w:rPr>
        <w:t>, przy czym list intencyjny musi być podpisany przez Użytkownika zgodnie z jego zasadami reprezentacji</w:t>
      </w:r>
      <w:r w:rsidR="0A96DFBB" w:rsidRPr="39A7861B">
        <w:rPr>
          <w:rFonts w:eastAsia="Calibri" w:cs="Calibri Light"/>
          <w:b/>
          <w:bCs/>
        </w:rPr>
        <w:t>.</w:t>
      </w:r>
    </w:p>
    <w:p w14:paraId="1D61480A" w14:textId="5C0B3281" w:rsidR="007535E4" w:rsidRPr="00C9470A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28" w:name="_Ref52543289"/>
      <w:bookmarkEnd w:id="127"/>
      <w:r w:rsidRPr="00C9470A">
        <w:rPr>
          <w:rFonts w:eastAsia="Calibri" w:cs="Calibri Light"/>
        </w:rPr>
        <w:t>Wniosek należy złożyć w formie</w:t>
      </w:r>
      <w:r w:rsidR="00991D97" w:rsidRPr="00C9470A">
        <w:rPr>
          <w:rFonts w:eastAsia="Calibri" w:cs="Calibri Light"/>
        </w:rPr>
        <w:t xml:space="preserve"> elektronicznej</w:t>
      </w:r>
      <w:r w:rsidR="1D6F641E" w:rsidRPr="00C9470A">
        <w:rPr>
          <w:rFonts w:eastAsia="Calibri" w:cs="Calibri Light"/>
        </w:rPr>
        <w:t xml:space="preserve"> (wszystkie dokumenty muszą być opatrzone</w:t>
      </w:r>
      <w:r w:rsidR="61F6AD91" w:rsidRPr="39A7861B">
        <w:t xml:space="preserve"> kwalifikowanym podpisem elektronicznym)</w:t>
      </w:r>
      <w:r w:rsidR="00991D97" w:rsidRPr="00C9470A">
        <w:rPr>
          <w:rFonts w:eastAsia="Calibri" w:cs="Calibri Light"/>
        </w:rPr>
        <w:t xml:space="preserve"> tj. na nośniku elektronicznym</w:t>
      </w:r>
      <w:r w:rsidR="00F81B29" w:rsidRPr="00C9470A">
        <w:rPr>
          <w:rFonts w:eastAsia="Calibri" w:cs="Calibri Light"/>
        </w:rPr>
        <w:t xml:space="preserve"> w zamkniętej kopercie zgodnie z ust. </w:t>
      </w:r>
      <w:r w:rsidR="00BA5F85" w:rsidRPr="00C9470A">
        <w:rPr>
          <w:rFonts w:eastAsia="Calibri" w:cs="Calibri Light"/>
        </w:rPr>
        <w:fldChar w:fldCharType="begin"/>
      </w:r>
      <w:r w:rsidR="00BA5F85" w:rsidRPr="00C9470A">
        <w:rPr>
          <w:rFonts w:eastAsia="Calibri" w:cs="Calibri Light"/>
        </w:rPr>
        <w:instrText xml:space="preserve"> REF _Ref52633744 \n \h </w:instrText>
      </w:r>
      <w:r w:rsidR="00473099" w:rsidRPr="00C9470A">
        <w:rPr>
          <w:rFonts w:eastAsia="Calibri" w:cs="Calibri Light"/>
        </w:rPr>
        <w:instrText xml:space="preserve"> \* MERGEFORMAT </w:instrText>
      </w:r>
      <w:r w:rsidR="00BA5F85" w:rsidRPr="00C9470A">
        <w:rPr>
          <w:rFonts w:eastAsia="Calibri" w:cs="Calibri Light"/>
        </w:rPr>
      </w:r>
      <w:r w:rsidR="00BA5F85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10</w:t>
      </w:r>
      <w:r w:rsidR="00BA5F85" w:rsidRPr="00C9470A">
        <w:rPr>
          <w:rFonts w:eastAsia="Calibri" w:cs="Calibri Light"/>
        </w:rPr>
        <w:fldChar w:fldCharType="end"/>
      </w:r>
      <w:r w:rsidR="00382908" w:rsidRPr="00C9470A">
        <w:rPr>
          <w:rFonts w:eastAsia="Calibri" w:cs="Calibri Light"/>
        </w:rPr>
        <w:t xml:space="preserve"> lub w formie pisemnej</w:t>
      </w:r>
      <w:r w:rsidRPr="00C9470A">
        <w:rPr>
          <w:rFonts w:eastAsia="Calibri" w:cs="Calibri Light"/>
        </w:rPr>
        <w:t>.</w:t>
      </w:r>
      <w:r w:rsidR="00F81B29" w:rsidRPr="00C9470A">
        <w:rPr>
          <w:rFonts w:eastAsia="Calibri" w:cs="Calibri Light"/>
        </w:rPr>
        <w:t xml:space="preserve"> </w:t>
      </w:r>
      <w:r w:rsidR="5C14494F" w:rsidRPr="00C9470A">
        <w:rPr>
          <w:rFonts w:eastAsia="Calibri" w:cs="Calibri Light"/>
        </w:rPr>
        <w:t>Ponadto</w:t>
      </w:r>
      <w:r w:rsidR="14D6CA3F" w:rsidRPr="00C9470A">
        <w:rPr>
          <w:rFonts w:eastAsia="Calibri" w:cs="Calibri Light"/>
        </w:rPr>
        <w:t>,</w:t>
      </w:r>
      <w:r w:rsidR="5C14494F" w:rsidRPr="00C9470A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9470A">
        <w:rPr>
          <w:rFonts w:eastAsia="Calibri" w:cs="Calibri Light"/>
        </w:rPr>
        <w:t xml:space="preserve"> Wówczas Wnioskodawca zobowiązuje się, że dokumenty</w:t>
      </w:r>
      <w:r w:rsidR="636DDA7F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złożone w </w:t>
      </w:r>
      <w:r w:rsidR="67F114F7" w:rsidRPr="00C9470A">
        <w:rPr>
          <w:rFonts w:eastAsia="Calibri" w:cs="Calibri Light"/>
        </w:rPr>
        <w:t>formie pisemnej i</w:t>
      </w:r>
      <w:r w:rsidR="7B7B9DA9" w:rsidRPr="00C9470A">
        <w:rPr>
          <w:rFonts w:eastAsia="Calibri" w:cs="Calibri Light"/>
        </w:rPr>
        <w:t xml:space="preserve"> na nośniku</w:t>
      </w:r>
      <w:r w:rsidR="725ED1A8" w:rsidRPr="00C9470A">
        <w:rPr>
          <w:rFonts w:eastAsia="Calibri" w:cs="Calibri Light"/>
        </w:rPr>
        <w:t xml:space="preserve"> </w:t>
      </w:r>
      <w:r w:rsidR="601D5A32" w:rsidRPr="00C9470A">
        <w:rPr>
          <w:rFonts w:eastAsia="Calibri" w:cs="Calibri Light"/>
        </w:rPr>
        <w:t>elektronicznym</w:t>
      </w:r>
      <w:r w:rsidR="71C9C904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będą tożsame.</w:t>
      </w:r>
      <w:r w:rsidR="738495EC" w:rsidRPr="00C9470A">
        <w:rPr>
          <w:rFonts w:eastAsia="Calibri" w:cs="Calibri Light"/>
        </w:rPr>
        <w:t xml:space="preserve"> Dopuszcza się również sytuację</w:t>
      </w:r>
      <w:r w:rsidR="4D22BFF4" w:rsidRPr="00C9470A">
        <w:rPr>
          <w:rFonts w:eastAsia="Calibri" w:cs="Calibri Light"/>
        </w:rPr>
        <w:t>,</w:t>
      </w:r>
      <w:r w:rsidR="738495EC" w:rsidRPr="00C9470A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9470A">
        <w:rPr>
          <w:rFonts w:eastAsia="Calibri" w:cs="Calibri Light"/>
        </w:rPr>
        <w:t>sem elektronicznym.</w:t>
      </w:r>
      <w:bookmarkEnd w:id="128"/>
    </w:p>
    <w:p w14:paraId="381561EE" w14:textId="1D13102E" w:rsidR="00E55A39" w:rsidRPr="00C9470A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</w:t>
      </w:r>
      <w:r w:rsidR="00EA7264" w:rsidRPr="39A7861B">
        <w:rPr>
          <w:rFonts w:eastAsia="Calibri" w:cs="Calibri Light"/>
        </w:rPr>
        <w:t xml:space="preserve">oraz </w:t>
      </w:r>
      <w:r w:rsidR="00A65A55" w:rsidRPr="39A7861B">
        <w:rPr>
          <w:rFonts w:eastAsia="Calibri" w:cs="Calibri Light"/>
        </w:rPr>
        <w:t>Załączni</w:t>
      </w:r>
      <w:r w:rsidR="00EA7264" w:rsidRPr="39A7861B">
        <w:rPr>
          <w:rFonts w:eastAsia="Calibri" w:cs="Calibri Light"/>
        </w:rPr>
        <w:t xml:space="preserve">ki </w:t>
      </w:r>
      <w:r w:rsidR="00D02A31">
        <w:rPr>
          <w:rFonts w:eastAsia="Calibri" w:cs="Calibri Light"/>
        </w:rPr>
        <w:t xml:space="preserve">wymagane Regulaminem </w:t>
      </w:r>
      <w:r w:rsidRPr="39A7861B">
        <w:rPr>
          <w:rFonts w:eastAsia="Calibri" w:cs="Calibri Light"/>
        </w:rPr>
        <w:t>mus</w:t>
      </w:r>
      <w:r w:rsidR="00EA7264" w:rsidRPr="39A7861B">
        <w:rPr>
          <w:rFonts w:eastAsia="Calibri" w:cs="Calibri Light"/>
        </w:rPr>
        <w:t>zą</w:t>
      </w:r>
      <w:r w:rsidRPr="39A7861B">
        <w:rPr>
          <w:rFonts w:eastAsia="Calibri" w:cs="Calibri Light"/>
        </w:rPr>
        <w:t xml:space="preserve"> być </w:t>
      </w:r>
      <w:r w:rsidR="00E95116" w:rsidRPr="39A7861B">
        <w:rPr>
          <w:rFonts w:eastAsia="Calibri" w:cs="Calibri Light"/>
        </w:rPr>
        <w:t xml:space="preserve">przygotowane </w:t>
      </w:r>
      <w:r w:rsidRPr="39A7861B">
        <w:rPr>
          <w:rFonts w:eastAsia="Calibri" w:cs="Calibri Light"/>
        </w:rPr>
        <w:t>w języku polskim</w:t>
      </w:r>
      <w:r w:rsidR="002B1959" w:rsidRPr="39A7861B">
        <w:rPr>
          <w:rFonts w:eastAsia="Calibri" w:cs="Calibri Light"/>
        </w:rPr>
        <w:t xml:space="preserve"> </w:t>
      </w:r>
      <w:r w:rsidR="00BE3FEF" w:rsidRPr="39A7861B">
        <w:rPr>
          <w:rFonts w:cstheme="majorBidi"/>
        </w:rPr>
        <w:t xml:space="preserve">lub </w:t>
      </w:r>
      <w:r w:rsidR="00EA7264" w:rsidRPr="39A7861B">
        <w:rPr>
          <w:rFonts w:cstheme="majorBidi"/>
        </w:rPr>
        <w:t xml:space="preserve">opatrzone </w:t>
      </w:r>
      <w:r w:rsidR="00BE3FEF" w:rsidRPr="39A7861B">
        <w:rPr>
          <w:rFonts w:cstheme="majorBidi"/>
        </w:rPr>
        <w:t>tłumaczeniem na język polski</w:t>
      </w:r>
      <w:r w:rsidR="00263E91">
        <w:rPr>
          <w:rFonts w:cstheme="majorBidi"/>
        </w:rPr>
        <w:t xml:space="preserve"> (przygotowanym samodzielnie przez Wnioskodawcę lub przez tłumacza przysięgłego)</w:t>
      </w:r>
      <w:r w:rsidR="00D02A31">
        <w:rPr>
          <w:rFonts w:cstheme="majorBidi"/>
        </w:rPr>
        <w:t>, przy czym inne załączniki do Wniosku mogą być przygotowane w języku angielskim, w szczególności jeśli dotyczą zagadnień o charakterze technicznym gdzie powszechnie stosowanym językiem jest język angielski</w:t>
      </w:r>
      <w:r w:rsidR="003F4494" w:rsidRPr="39A7861B">
        <w:rPr>
          <w:rFonts w:eastAsia="Calibri" w:cs="Calibri Light"/>
        </w:rPr>
        <w:t xml:space="preserve">. </w:t>
      </w:r>
      <w:r w:rsidRPr="39A7861B">
        <w:rPr>
          <w:rFonts w:eastAsia="Calibri" w:cs="Calibri Light"/>
        </w:rPr>
        <w:t>Wniosek musi być podpisany zgodnie z zasadami reprezentacji Wnioskodawcy.</w:t>
      </w:r>
      <w:r w:rsidR="00BE3FEF" w:rsidRPr="39A7861B">
        <w:rPr>
          <w:rFonts w:eastAsia="Calibri" w:cs="Calibri Light"/>
        </w:rPr>
        <w:t xml:space="preserve"> </w:t>
      </w:r>
      <w:r w:rsidR="00F81B29" w:rsidRPr="39A7861B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39A7861B">
        <w:rPr>
          <w:rFonts w:eastAsia="Calibri" w:cs="Calibri Light"/>
        </w:rPr>
        <w:t xml:space="preserve"> </w:t>
      </w:r>
      <w:r w:rsidR="004973FD" w:rsidRPr="39A7861B">
        <w:rPr>
          <w:rFonts w:eastAsia="Calibri" w:cs="Calibri Light"/>
        </w:rPr>
        <w:t xml:space="preserve">dokumentów </w:t>
      </w:r>
      <w:r w:rsidR="22CCBB9B" w:rsidRPr="39A7861B">
        <w:rPr>
          <w:rFonts w:eastAsia="Calibri" w:cs="Calibri Light"/>
        </w:rPr>
        <w:t xml:space="preserve">złożonych również </w:t>
      </w:r>
      <w:r w:rsidR="004973FD" w:rsidRPr="39A7861B">
        <w:rPr>
          <w:rFonts w:eastAsia="Calibri" w:cs="Calibri Light"/>
        </w:rPr>
        <w:t xml:space="preserve">w formie pisemnej </w:t>
      </w:r>
      <w:r w:rsidR="005A14BC" w:rsidRPr="39A7861B">
        <w:rPr>
          <w:rFonts w:eastAsia="Calibri" w:cs="Calibri Light"/>
        </w:rPr>
        <w:t>lub dokumentów elektronicznych opatrzonych kwalifikowanym podpisem elektronicznym</w:t>
      </w:r>
      <w:r w:rsidR="71D18518" w:rsidRPr="39A7861B">
        <w:rPr>
          <w:rFonts w:eastAsia="Calibri" w:cs="Calibri Light"/>
        </w:rPr>
        <w:t>.</w:t>
      </w:r>
      <w:bookmarkStart w:id="129" w:name="_Hlk57332191"/>
      <w:r w:rsidR="006C0BA8">
        <w:rPr>
          <w:rFonts w:eastAsia="Calibri" w:cs="Calibri Light"/>
        </w:rPr>
        <w:t xml:space="preserve"> </w:t>
      </w:r>
      <w:r w:rsidR="650D5918" w:rsidRPr="39A7861B">
        <w:rPr>
          <w:rFonts w:eastAsia="Calibri" w:cs="Calibri Light"/>
        </w:rPr>
        <w:t>P</w:t>
      </w:r>
      <w:r w:rsidR="00382908" w:rsidRPr="39A7861B">
        <w:rPr>
          <w:rFonts w:eastAsia="Calibri" w:cs="Calibri Light"/>
        </w:rPr>
        <w:t>ełnomocnictw</w:t>
      </w:r>
      <w:r w:rsidR="54ED49AD" w:rsidRPr="39A7861B">
        <w:rPr>
          <w:rFonts w:eastAsia="Calibri" w:cs="Calibri Light"/>
        </w:rPr>
        <w:t>o</w:t>
      </w:r>
      <w:r w:rsidR="00382908" w:rsidRPr="39A7861B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29"/>
      <w:r w:rsidR="00F81B29" w:rsidRPr="39A7861B">
        <w:rPr>
          <w:rFonts w:eastAsia="Calibri" w:cs="Calibri Light"/>
        </w:rPr>
        <w:t>.</w:t>
      </w:r>
    </w:p>
    <w:p w14:paraId="275AA714" w14:textId="5DA77E71" w:rsidR="00E55A39" w:rsidRPr="00C9470A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39A7861B">
        <w:rPr>
          <w:rFonts w:eastAsia="Calibri" w:cs="Calibri Light"/>
        </w:rPr>
        <w:t>Do Wniosku Wnioskodawca załącza wszystkie dokument</w:t>
      </w:r>
      <w:r w:rsidR="005D09E0" w:rsidRPr="39A7861B">
        <w:rPr>
          <w:rFonts w:eastAsia="Calibri" w:cs="Calibri Light"/>
        </w:rPr>
        <w:t xml:space="preserve">y </w:t>
      </w:r>
      <w:r w:rsidR="00720F2C" w:rsidRPr="39A7861B">
        <w:rPr>
          <w:rFonts w:eastAsia="Calibri" w:cs="Calibri Light"/>
        </w:rPr>
        <w:t xml:space="preserve">wskazane we wzorze stanowiącym </w:t>
      </w:r>
      <w:r w:rsidR="00A65A55" w:rsidRPr="39A7861B">
        <w:rPr>
          <w:rFonts w:eastAsia="Calibri" w:cs="Calibri Light"/>
        </w:rPr>
        <w:t>Załączni</w:t>
      </w:r>
      <w:r w:rsidR="00720F2C" w:rsidRPr="39A7861B">
        <w:rPr>
          <w:rFonts w:eastAsia="Calibri" w:cs="Calibri Light"/>
        </w:rPr>
        <w:t>k nr 3 do Regulaminu</w:t>
      </w:r>
      <w:r w:rsidR="005A14BC" w:rsidRPr="39A7861B">
        <w:rPr>
          <w:rFonts w:eastAsia="Calibri" w:cs="Calibri Light"/>
        </w:rPr>
        <w:t xml:space="preserve">. </w:t>
      </w:r>
      <w:r w:rsidR="00C62A15" w:rsidRPr="39A7861B">
        <w:rPr>
          <w:rFonts w:eastAsia="Calibri" w:cs="Calibri Light"/>
        </w:rPr>
        <w:t xml:space="preserve">Dokumenty są składane w oryginale </w:t>
      </w:r>
      <w:r w:rsidRPr="39A7861B">
        <w:rPr>
          <w:rFonts w:eastAsia="Calibri" w:cs="Calibri Light"/>
        </w:rPr>
        <w:t>lub kopiach poświadczonych za zgodność z oryginałem przez Wnioskodawcę.</w:t>
      </w:r>
      <w:r w:rsidR="22619EF1" w:rsidRPr="39A7861B">
        <w:rPr>
          <w:rFonts w:eastAsia="Calibri" w:cs="Calibri Light"/>
        </w:rPr>
        <w:t xml:space="preserve"> </w:t>
      </w:r>
      <w:r w:rsidR="22619EF1" w:rsidRPr="39A7861B">
        <w:rPr>
          <w:rFonts w:ascii="Calibri" w:eastAsia="Calibri" w:hAnsi="Calibri" w:cs="Calibri"/>
        </w:rPr>
        <w:t xml:space="preserve"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  </w:t>
      </w:r>
    </w:p>
    <w:p w14:paraId="5BC865E8" w14:textId="32F89889" w:rsidR="001451E7" w:rsidRPr="00C9470A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39A7861B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39A7861B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39A7861B">
        <w:rPr>
          <w:rFonts w:eastAsia="Calibri" w:cs="Calibri Light"/>
        </w:rPr>
        <w:t xml:space="preserve">rajowego </w:t>
      </w:r>
      <w:r w:rsidR="001451E7" w:rsidRPr="39A7861B">
        <w:rPr>
          <w:rFonts w:eastAsia="Calibri" w:cs="Calibri Light"/>
        </w:rPr>
        <w:t>R</w:t>
      </w:r>
      <w:r w:rsidR="00BB37CD" w:rsidRPr="39A7861B">
        <w:rPr>
          <w:rFonts w:eastAsia="Calibri" w:cs="Calibri Light"/>
        </w:rPr>
        <w:t xml:space="preserve">ejestru </w:t>
      </w:r>
      <w:r w:rsidR="001451E7" w:rsidRPr="39A7861B">
        <w:rPr>
          <w:rFonts w:eastAsia="Calibri" w:cs="Calibri Light"/>
        </w:rPr>
        <w:t>S</w:t>
      </w:r>
      <w:r w:rsidR="00BB37CD" w:rsidRPr="39A7861B">
        <w:rPr>
          <w:rFonts w:eastAsia="Calibri" w:cs="Calibri Light"/>
        </w:rPr>
        <w:t>ądowego</w:t>
      </w:r>
      <w:r w:rsidR="001451E7" w:rsidRPr="39A7861B">
        <w:rPr>
          <w:rFonts w:eastAsia="Calibri" w:cs="Calibri Light"/>
        </w:rPr>
        <w:t>, dokument z innego rejestru publicznego, akt powołania, itp.).</w:t>
      </w:r>
    </w:p>
    <w:p w14:paraId="31FA659A" w14:textId="4A3567D5" w:rsidR="00E55A39" w:rsidRPr="00C9470A" w:rsidRDefault="001451E7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może być podpisany </w:t>
      </w:r>
      <w:r w:rsidR="00C62A15" w:rsidRPr="39A7861B">
        <w:rPr>
          <w:rFonts w:eastAsia="Calibri" w:cs="Calibri Light"/>
        </w:rPr>
        <w:t>przez pełnomocnika</w:t>
      </w:r>
      <w:r w:rsidR="00BC697E" w:rsidRPr="39A7861B">
        <w:rPr>
          <w:rFonts w:eastAsia="Calibri" w:cs="Calibri Light"/>
        </w:rPr>
        <w:t>.</w:t>
      </w:r>
      <w:r w:rsidR="00C62A15" w:rsidRPr="39A7861B">
        <w:rPr>
          <w:rFonts w:eastAsia="Calibri" w:cs="Calibri Light"/>
        </w:rPr>
        <w:t xml:space="preserve"> W </w:t>
      </w:r>
      <w:r w:rsidRPr="39A7861B">
        <w:rPr>
          <w:rFonts w:eastAsia="Calibri" w:cs="Calibri Light"/>
        </w:rPr>
        <w:t xml:space="preserve">takim </w:t>
      </w:r>
      <w:r w:rsidR="00C62A15" w:rsidRPr="39A7861B">
        <w:rPr>
          <w:rFonts w:eastAsia="Calibri" w:cs="Calibri Light"/>
        </w:rPr>
        <w:t xml:space="preserve">przypadku niezbędne jest przedłożenie oryginału pełnomocnictwa </w:t>
      </w:r>
      <w:r w:rsidR="00AC2693" w:rsidRPr="39A7861B">
        <w:rPr>
          <w:rFonts w:eastAsia="Calibri" w:cs="Calibri Light"/>
        </w:rPr>
        <w:t xml:space="preserve">uprawniającego do podpisania i złożenia Wniosku </w:t>
      </w:r>
      <w:r w:rsidR="00C62A15" w:rsidRPr="39A7861B">
        <w:rPr>
          <w:rFonts w:eastAsia="Calibri" w:cs="Calibri Light"/>
        </w:rPr>
        <w:t>wraz z dokument</w:t>
      </w:r>
      <w:r w:rsidRPr="39A7861B">
        <w:rPr>
          <w:rFonts w:eastAsia="Calibri" w:cs="Calibri Light"/>
        </w:rPr>
        <w:t>em wykazującym</w:t>
      </w:r>
      <w:r w:rsidR="00C62A15" w:rsidRPr="39A7861B">
        <w:rPr>
          <w:rFonts w:eastAsia="Calibri" w:cs="Calibri Light"/>
        </w:rPr>
        <w:t xml:space="preserve"> umocowanie osób, które udzieliły pełnomocnictwa w imieniu Wnioskodawcy </w:t>
      </w:r>
      <w:r w:rsidRPr="39A7861B">
        <w:rPr>
          <w:rFonts w:eastAsia="Calibri" w:cs="Calibri Light"/>
        </w:rPr>
        <w:t xml:space="preserve">(np. wydruk odpowiadający odpisowi </w:t>
      </w:r>
      <w:r w:rsidR="00BB37CD" w:rsidRPr="39A7861B">
        <w:rPr>
          <w:rFonts w:eastAsia="Calibri" w:cs="Calibri Light"/>
        </w:rPr>
        <w:t>Krajowego Rejestru Sądowego</w:t>
      </w:r>
      <w:r w:rsidRPr="39A7861B">
        <w:rPr>
          <w:rFonts w:eastAsia="Calibri" w:cs="Calibri Light"/>
        </w:rPr>
        <w:t>, dokument z innego rejestru publicznego, akt powołania, itp.), złożonym w</w:t>
      </w:r>
      <w:r w:rsidR="00C90F5C" w:rsidRPr="39A7861B">
        <w:rPr>
          <w:rFonts w:eastAsia="Calibri" w:cs="Calibri Light"/>
        </w:rPr>
        <w:t xml:space="preserve"> </w:t>
      </w:r>
      <w:bookmarkStart w:id="130" w:name="_Hlk53784625"/>
      <w:r w:rsidR="00C90F5C" w:rsidRPr="39A7861B">
        <w:rPr>
          <w:rFonts w:eastAsia="Calibri" w:cs="Calibri Light"/>
        </w:rPr>
        <w:t>postaci zeskanowanego oryginału</w:t>
      </w:r>
      <w:bookmarkEnd w:id="130"/>
      <w:r w:rsidRPr="39A7861B">
        <w:rPr>
          <w:rFonts w:eastAsia="Calibri" w:cs="Calibri Light"/>
        </w:rPr>
        <w:t xml:space="preserve"> lub kopii poświadczonej za zgodność przez </w:t>
      </w:r>
      <w:r w:rsidR="00954DB7">
        <w:rPr>
          <w:rFonts w:eastAsia="Calibri" w:cs="Calibri Light"/>
        </w:rPr>
        <w:t xml:space="preserve">notariusza </w:t>
      </w:r>
      <w:bookmarkStart w:id="131" w:name="_Hlk53784632"/>
      <w:r w:rsidR="00C90F5C" w:rsidRPr="39A7861B">
        <w:rPr>
          <w:rFonts w:eastAsia="Calibri" w:cs="Calibri Light"/>
        </w:rPr>
        <w:t>lub dokumentu elektronicznego z kwalifikowanymi podpisami elektronicznymi</w:t>
      </w:r>
      <w:bookmarkEnd w:id="131"/>
      <w:r w:rsidRPr="39A7861B">
        <w:rPr>
          <w:rFonts w:eastAsia="Calibri" w:cs="Calibri Light"/>
        </w:rPr>
        <w:t>.</w:t>
      </w:r>
    </w:p>
    <w:p w14:paraId="6E188322" w14:textId="102C24AA" w:rsidR="00C62A15" w:rsidRPr="00C9470A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W przypadku złożenia Wniosku w imieniu kilku podmiotów</w:t>
      </w:r>
      <w:bookmarkStart w:id="132" w:name="_Hlk53784641"/>
      <w:r w:rsidRPr="39A7861B">
        <w:rPr>
          <w:rFonts w:eastAsia="Calibri" w:cs="Calibri Light"/>
        </w:rPr>
        <w:t>,</w:t>
      </w:r>
      <w:r w:rsidR="004F7E3A" w:rsidRPr="39A7861B">
        <w:rPr>
          <w:rFonts w:eastAsia="Calibri" w:cs="Calibri Light"/>
        </w:rPr>
        <w:t xml:space="preserve"> wszystkie podmioty muszą być wyszczególnione we Wniosku, a</w:t>
      </w:r>
      <w:r w:rsidRPr="39A7861B">
        <w:rPr>
          <w:rFonts w:eastAsia="Calibri" w:cs="Calibri Light"/>
        </w:rPr>
        <w:t xml:space="preserve"> </w:t>
      </w:r>
      <w:bookmarkEnd w:id="132"/>
      <w:r w:rsidRPr="39A7861B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7F607392" w:rsidR="00D4651E" w:rsidRPr="00C9470A" w:rsidRDefault="00F81B29" w:rsidP="00E467D7">
      <w:pPr>
        <w:numPr>
          <w:ilvl w:val="0"/>
          <w:numId w:val="19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33" w:name="_Ref509210077"/>
      <w:bookmarkStart w:id="134" w:name="_Ref52633744"/>
      <w:r w:rsidRPr="00C9470A">
        <w:rPr>
          <w:rFonts w:eastAsia="Calibri" w:cs="Calibri Light"/>
        </w:rPr>
        <w:t xml:space="preserve">Nośnik zawierający </w:t>
      </w:r>
      <w:r w:rsidR="00BC697E" w:rsidRPr="00C9470A">
        <w:rPr>
          <w:rFonts w:eastAsia="Calibri" w:cs="Calibri Light"/>
        </w:rPr>
        <w:t xml:space="preserve">Wniosek </w:t>
      </w:r>
      <w:bookmarkStart w:id="135" w:name="_Hlk57332060"/>
      <w:r w:rsidR="00037723" w:rsidRPr="00C9470A">
        <w:rPr>
          <w:rFonts w:eastAsia="Calibri" w:cs="Calibri Light"/>
        </w:rPr>
        <w:t xml:space="preserve">w formie elektronicznej </w:t>
      </w:r>
      <w:bookmarkEnd w:id="135"/>
      <w:r w:rsidR="00BC697E" w:rsidRPr="00C9470A">
        <w:rPr>
          <w:rFonts w:eastAsia="Calibri" w:cs="Calibri Light"/>
        </w:rPr>
        <w:t xml:space="preserve">wraz z dokumentami i oświadczeniami </w:t>
      </w:r>
      <w:r w:rsidRPr="00C9470A">
        <w:rPr>
          <w:rFonts w:eastAsia="Calibri" w:cs="Calibri Light"/>
        </w:rPr>
        <w:t xml:space="preserve">lub Wniosek wraz z dokumentami i oświadczeniami w formie pisemnej </w:t>
      </w:r>
      <w:r w:rsidR="00BC697E" w:rsidRPr="00C9470A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C9470A">
        <w:rPr>
          <w:rFonts w:eastAsia="Calibri" w:cs="Calibri Light"/>
        </w:rPr>
        <w:t xml:space="preserve">w pkt </w:t>
      </w:r>
      <w:r w:rsidR="008C529A" w:rsidRPr="00C9470A">
        <w:rPr>
          <w:rFonts w:eastAsia="Calibri" w:cs="Calibri Light"/>
          <w:b/>
          <w:bCs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_Ref509206746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  <w:b/>
          <w:bCs/>
        </w:rPr>
      </w:r>
      <w:r w:rsidR="008C529A" w:rsidRPr="00C9470A">
        <w:rPr>
          <w:rFonts w:eastAsia="Calibri" w:cs="Calibri Light"/>
          <w:b/>
          <w:bCs/>
        </w:rPr>
        <w:fldChar w:fldCharType="separate"/>
      </w:r>
      <w:r w:rsidR="003718D4" w:rsidRPr="00C9470A">
        <w:rPr>
          <w:rFonts w:eastAsia="Calibri" w:cs="Calibri Light"/>
        </w:rPr>
        <w:t>4.3</w:t>
      </w:r>
      <w:r w:rsidR="008C529A" w:rsidRPr="00C9470A">
        <w:rPr>
          <w:rFonts w:eastAsia="Calibri" w:cs="Calibri Light"/>
          <w:b/>
          <w:bCs/>
        </w:rPr>
        <w:fldChar w:fldCharType="end"/>
      </w:r>
      <w:r w:rsidR="00B4102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Regulaminu. </w:t>
      </w:r>
      <w:r w:rsidR="00954DB7">
        <w:rPr>
          <w:rFonts w:eastAsia="Calibri" w:cs="Calibri Light"/>
        </w:rPr>
        <w:t>Przesyłka</w:t>
      </w:r>
      <w:r w:rsidR="00954DB7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powinna być oznaczona nazwą i adresem Centrum, nazwą i dokładnym adresem Wnioskodawcy oraz napisem</w:t>
      </w:r>
      <w:r w:rsidR="006C2B59">
        <w:rPr>
          <w:rFonts w:eastAsia="Calibri" w:cs="Calibri Light"/>
        </w:rPr>
        <w:t xml:space="preserve"> odpowiadającym</w:t>
      </w:r>
      <w:r w:rsidR="00BC697E" w:rsidRPr="00C9470A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9470A">
        <w:rPr>
          <w:rFonts w:eastAsia="Calibri" w:cs="Calibri Light"/>
        </w:rPr>
        <w:t>Przedsięwzięcia</w:t>
      </w:r>
      <w:r w:rsidR="00BC697E" w:rsidRPr="00C9470A">
        <w:rPr>
          <w:rFonts w:eastAsia="Calibri" w:cs="Calibri Light"/>
        </w:rPr>
        <w:t xml:space="preserve"> </w:t>
      </w:r>
      <w:r w:rsidR="005416D5" w:rsidRPr="23D532F9">
        <w:rPr>
          <w:rFonts w:eastAsia="Calibri" w:cs="Calibri Light"/>
        </w:rPr>
        <w:t xml:space="preserve">„Ciepłownia </w:t>
      </w:r>
      <w:r w:rsidR="00CF6DDD">
        <w:rPr>
          <w:rFonts w:eastAsia="Calibri" w:cs="Calibri Light"/>
        </w:rPr>
        <w:t>Przyszłości</w:t>
      </w:r>
      <w:r w:rsidR="005416D5" w:rsidRPr="23D532F9">
        <w:rPr>
          <w:rFonts w:eastAsia="Calibri" w:cs="Calibri Light"/>
        </w:rPr>
        <w:t>, czyli system ciepłowniczy z OZE”</w:t>
      </w:r>
      <w:r w:rsidR="00770308" w:rsidRPr="23D532F9">
        <w:rPr>
          <w:rFonts w:eastAsia="Calibri" w:cs="Calibri Light"/>
        </w:rPr>
        <w:t>”</w:t>
      </w:r>
      <w:r w:rsidR="00E55A39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oraz „NIE OTWIERAĆ PRZED </w:t>
      </w:r>
      <w:r w:rsidR="00A64121" w:rsidRPr="00C9470A">
        <w:rPr>
          <w:rFonts w:eastAsia="Calibri" w:cs="Calibri Light"/>
        </w:rPr>
        <w:t xml:space="preserve">TERMINEM </w:t>
      </w:r>
      <w:r w:rsidR="005D713B" w:rsidRPr="00C9470A">
        <w:rPr>
          <w:rFonts w:eastAsia="Calibri" w:cs="Calibri Light"/>
        </w:rPr>
        <w:t xml:space="preserve">OTWARCIA </w:t>
      </w:r>
      <w:r w:rsidR="00A64121" w:rsidRPr="00C9470A">
        <w:rPr>
          <w:rFonts w:eastAsia="Calibri" w:cs="Calibri Light"/>
        </w:rPr>
        <w:t>WNIOSKÓW</w:t>
      </w:r>
      <w:r w:rsidR="00BC697E" w:rsidRPr="00C9470A">
        <w:rPr>
          <w:rFonts w:eastAsia="Calibri" w:cs="Calibri Light"/>
        </w:rPr>
        <w:t xml:space="preserve"> </w:t>
      </w:r>
      <w:r w:rsidR="0046433F" w:rsidRPr="00C9470A">
        <w:rPr>
          <w:rFonts w:eastAsia="Calibri" w:cs="Calibri Light"/>
        </w:rPr>
        <w:t xml:space="preserve">O </w:t>
      </w:r>
      <w:r w:rsidR="00BC697E" w:rsidRPr="00C9470A">
        <w:rPr>
          <w:rFonts w:eastAsia="Calibri" w:cs="Calibri Light"/>
        </w:rPr>
        <w:t xml:space="preserve">GODZ. </w:t>
      </w:r>
      <w:bookmarkEnd w:id="133"/>
      <w:r w:rsidR="45E452B7" w:rsidRPr="23D532F9">
        <w:rPr>
          <w:rFonts w:eastAsia="Calibri" w:cs="Calibri Light"/>
        </w:rPr>
        <w:t>14:00</w:t>
      </w:r>
      <w:r w:rsidR="00AC2693" w:rsidRPr="23D532F9">
        <w:rPr>
          <w:rFonts w:eastAsia="Calibri" w:cs="Calibri Light"/>
        </w:rPr>
        <w:t>”</w:t>
      </w:r>
      <w:bookmarkEnd w:id="134"/>
      <w:r w:rsidR="004F7E3A" w:rsidRPr="23D532F9">
        <w:rPr>
          <w:rFonts w:eastAsia="Calibri" w:cs="Calibri Light"/>
        </w:rPr>
        <w:t>.</w:t>
      </w:r>
    </w:p>
    <w:p w14:paraId="2FA2E7B8" w14:textId="77777777" w:rsidR="008872AB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  <w:b/>
          <w:bCs/>
        </w:rPr>
        <w:t xml:space="preserve">Z zastrzeżeniem zdania kolejnego, </w:t>
      </w:r>
      <w:r w:rsidR="001451E7" w:rsidRPr="39A7861B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39A7861B">
        <w:rPr>
          <w:rFonts w:eastAsia="Calibri" w:cs="Calibri Light"/>
          <w:b/>
          <w:bCs/>
        </w:rPr>
        <w:t xml:space="preserve">Wniosku </w:t>
      </w:r>
      <w:r w:rsidR="00D745B6" w:rsidRPr="39A7861B">
        <w:rPr>
          <w:rFonts w:eastAsia="Calibri" w:cs="Calibri Light"/>
          <w:b/>
          <w:bCs/>
        </w:rPr>
        <w:t xml:space="preserve">i </w:t>
      </w:r>
      <w:r w:rsidR="00A65A55" w:rsidRPr="39A7861B">
        <w:rPr>
          <w:rFonts w:eastAsia="Calibri" w:cs="Calibri Light"/>
          <w:b/>
          <w:bCs/>
        </w:rPr>
        <w:t>Załączni</w:t>
      </w:r>
      <w:r w:rsidR="00D745B6" w:rsidRPr="39A7861B">
        <w:rPr>
          <w:rFonts w:eastAsia="Calibri" w:cs="Calibri Light"/>
          <w:b/>
          <w:bCs/>
        </w:rPr>
        <w:t xml:space="preserve">kach do </w:t>
      </w:r>
      <w:r w:rsidR="007055BA" w:rsidRPr="39A7861B">
        <w:rPr>
          <w:rFonts w:eastAsia="Calibri" w:cs="Calibri Light"/>
          <w:b/>
          <w:bCs/>
        </w:rPr>
        <w:t>Wniosku</w:t>
      </w:r>
      <w:r w:rsidR="00D745B6" w:rsidRPr="39A7861B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39A7861B">
        <w:rPr>
          <w:rFonts w:eastAsia="Calibri" w:cs="Calibri Light"/>
          <w:b/>
          <w:bCs/>
        </w:rPr>
        <w:t>Etapów</w:t>
      </w:r>
      <w:r w:rsidR="00D745B6" w:rsidRPr="39A7861B">
        <w:rPr>
          <w:rFonts w:eastAsia="Calibri" w:cs="Calibri Light"/>
          <w:b/>
          <w:bCs/>
        </w:rPr>
        <w:t>,</w:t>
      </w:r>
      <w:r w:rsidR="001451E7" w:rsidRPr="39A7861B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39A7861B">
        <w:rPr>
          <w:rFonts w:eastAsia="Calibri" w:cs="Calibri Light"/>
          <w:b/>
          <w:bCs/>
        </w:rPr>
        <w:t xml:space="preserve"> </w:t>
      </w:r>
      <w:r w:rsidR="00423782" w:rsidRPr="39A7861B">
        <w:rPr>
          <w:rFonts w:eastAsia="Calibri" w:cs="Calibri Light"/>
        </w:rPr>
        <w:t>(tj. zgodnie z art. 11 ust. 2 Ustawy ZNK: „</w:t>
      </w:r>
      <w:r w:rsidR="00423782" w:rsidRPr="39A7861B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39A7861B">
        <w:rPr>
          <w:rFonts w:eastAsia="Calibri" w:cs="Calibri Light"/>
        </w:rPr>
        <w:t>.</w:t>
      </w:r>
      <w:r w:rsidRPr="39A7861B">
        <w:rPr>
          <w:rFonts w:eastAsia="Calibri" w:cs="Calibri Light"/>
        </w:rPr>
        <w:t xml:space="preserve"> Zastrzeżeniu nie podlegają informacje</w:t>
      </w:r>
      <w:r w:rsidR="008872AB" w:rsidRPr="39A7861B">
        <w:rPr>
          <w:rFonts w:eastAsia="Calibri" w:cs="Calibri Light"/>
        </w:rPr>
        <w:t>:</w:t>
      </w:r>
    </w:p>
    <w:p w14:paraId="419CE90C" w14:textId="77777777" w:rsidR="00E156BF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 dotyczące wynagrodzenia </w:t>
      </w:r>
      <w:r w:rsidR="0009424E" w:rsidRPr="39A7861B">
        <w:rPr>
          <w:rFonts w:eastAsia="Calibri" w:cs="Calibri Light"/>
        </w:rPr>
        <w:t xml:space="preserve">Wnioskodawców </w:t>
      </w:r>
      <w:r w:rsidRPr="39A7861B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39A7861B">
        <w:rPr>
          <w:rFonts w:eastAsia="Calibri" w:cs="Calibri Light"/>
        </w:rPr>
        <w:t>P</w:t>
      </w:r>
      <w:r w:rsidRPr="39A7861B">
        <w:rPr>
          <w:rFonts w:eastAsia="Calibri" w:cs="Calibri Light"/>
        </w:rPr>
        <w:t>rzychodzie z Komercjalizacji Technologii Zależnych</w:t>
      </w:r>
      <w:r w:rsidR="00544F54" w:rsidRPr="39A7861B">
        <w:rPr>
          <w:rFonts w:eastAsia="Calibri" w:cs="Calibri Light"/>
        </w:rPr>
        <w:t xml:space="preserve"> w zakresie Komponentu Technologicznego</w:t>
      </w:r>
      <w:r w:rsidRPr="39A7861B">
        <w:rPr>
          <w:rFonts w:eastAsia="Calibri" w:cs="Calibri Light"/>
        </w:rPr>
        <w:t xml:space="preserve">, </w:t>
      </w:r>
    </w:p>
    <w:p w14:paraId="1223BAC2" w14:textId="3E3139DC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Dane Wnioskodawcy</w:t>
      </w:r>
      <w:r w:rsidR="00C36957" w:rsidRPr="39A7861B">
        <w:rPr>
          <w:rFonts w:eastAsia="Calibri" w:cs="Calibri Light"/>
        </w:rPr>
        <w:t>,</w:t>
      </w:r>
      <w:r w:rsidRPr="39A7861B">
        <w:rPr>
          <w:rFonts w:eastAsia="Calibri" w:cs="Calibri Light"/>
        </w:rPr>
        <w:t xml:space="preserve"> </w:t>
      </w:r>
    </w:p>
    <w:p w14:paraId="7FC05A6C" w14:textId="4B8AF0C8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na co </w:t>
      </w:r>
      <w:r w:rsidR="0009424E" w:rsidRPr="00C9470A">
        <w:rPr>
          <w:rFonts w:eastAsia="Calibri" w:cs="Calibri Light"/>
        </w:rPr>
        <w:t>Wnioskodawcy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godzą się składając Wniosek</w:t>
      </w:r>
      <w:r w:rsidRPr="00C9470A">
        <w:rPr>
          <w:rFonts w:eastAsia="Calibri" w:cs="Calibri Light"/>
        </w:rPr>
        <w:t>.</w:t>
      </w:r>
      <w:r w:rsidR="001451E7" w:rsidRPr="00C9470A">
        <w:rPr>
          <w:rFonts w:eastAsia="Calibri" w:cs="Calibri Light"/>
        </w:rPr>
        <w:t xml:space="preserve"> </w:t>
      </w:r>
    </w:p>
    <w:p w14:paraId="0D3592DA" w14:textId="07A698CB" w:rsidR="00C36957" w:rsidRPr="00C36957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>przypadku, gdy informacje przedkładane przez Wnioskodawcę</w:t>
      </w:r>
      <w:r w:rsidR="00EC276F" w:rsidRPr="00C9470A">
        <w:rPr>
          <w:rFonts w:eastAsia="Calibri" w:cs="Calibri Light"/>
        </w:rPr>
        <w:t xml:space="preserve"> (odpowiednio </w:t>
      </w:r>
      <w:r w:rsidR="00E156BF">
        <w:rPr>
          <w:rFonts w:eastAsia="Calibri" w:cs="Calibri Light"/>
        </w:rPr>
        <w:t xml:space="preserve">w trakcie realizacji Umowy: </w:t>
      </w:r>
      <w:r w:rsidR="00EC276F" w:rsidRPr="00C9470A">
        <w:rPr>
          <w:rFonts w:eastAsia="Calibri" w:cs="Calibri Light"/>
        </w:rPr>
        <w:t>Wykonawcę)</w:t>
      </w:r>
      <w:r w:rsidRPr="00C9470A">
        <w:rPr>
          <w:rFonts w:eastAsia="Calibri" w:cs="Calibri Light"/>
        </w:rPr>
        <w:t xml:space="preserve"> stanowią tajemnicę przedsiębiorstwa, Wnioskodawca</w:t>
      </w:r>
      <w:r w:rsidR="00EC276F" w:rsidRPr="00C9470A">
        <w:rPr>
          <w:rFonts w:eastAsia="Calibri" w:cs="Calibri Light"/>
        </w:rPr>
        <w:t xml:space="preserve"> (Wykonawca)</w:t>
      </w:r>
      <w:r w:rsidRPr="00C9470A">
        <w:rPr>
          <w:rFonts w:eastAsia="Calibri" w:cs="Calibri Light"/>
        </w:rPr>
        <w:t xml:space="preserve"> jest zobowiązany podjąć działania niezbędne dla jej </w:t>
      </w:r>
      <w:r w:rsidR="008C529A" w:rsidRPr="00C9470A">
        <w:rPr>
          <w:rFonts w:eastAsia="Calibri" w:cs="Calibri Light"/>
        </w:rPr>
        <w:t>zastrzeżenia</w:t>
      </w:r>
      <w:r w:rsidR="00A655DA" w:rsidRPr="00C9470A">
        <w:rPr>
          <w:rFonts w:eastAsia="Calibri" w:cs="Calibri Light"/>
        </w:rPr>
        <w:t xml:space="preserve"> oraz uzasadnić na </w:t>
      </w:r>
      <w:r w:rsidR="00423782" w:rsidRPr="00C9470A">
        <w:rPr>
          <w:rFonts w:eastAsia="Calibri" w:cs="Calibri Light"/>
        </w:rPr>
        <w:t xml:space="preserve">w osobnym dokumencie dołączonym do Wniosku </w:t>
      </w:r>
      <w:r w:rsidR="00A655DA" w:rsidRPr="00C9470A">
        <w:rPr>
          <w:rFonts w:eastAsia="Calibri" w:cs="Calibri Light"/>
        </w:rPr>
        <w:t>uznanie informacji za tajemnicę przedsiębiorstwa</w:t>
      </w:r>
      <w:r w:rsidRPr="00C9470A">
        <w:rPr>
          <w:rFonts w:eastAsia="Calibri" w:cs="Calibri Light"/>
        </w:rPr>
        <w:t xml:space="preserve">. Wnioskodawca </w:t>
      </w:r>
      <w:r w:rsidR="00EC276F" w:rsidRPr="00C9470A">
        <w:rPr>
          <w:rFonts w:eastAsia="Calibri" w:cs="Calibri Light"/>
        </w:rPr>
        <w:t xml:space="preserve">(Wykonawca) </w:t>
      </w:r>
      <w:r w:rsidRPr="00C9470A">
        <w:rPr>
          <w:rFonts w:eastAsia="Calibri" w:cs="Calibri Light"/>
        </w:rPr>
        <w:t xml:space="preserve">powinien </w:t>
      </w:r>
      <w:r w:rsidR="00EC276F" w:rsidRPr="00C9470A">
        <w:rPr>
          <w:rFonts w:eastAsia="Calibri" w:cs="Calibri Light"/>
        </w:rPr>
        <w:t xml:space="preserve">co najmniej </w:t>
      </w:r>
      <w:r w:rsidR="00FC3965">
        <w:rPr>
          <w:rFonts w:eastAsia="Calibri" w:cs="Calibri Light"/>
        </w:rPr>
        <w:t xml:space="preserve">wyróżnić </w:t>
      </w:r>
      <w:r w:rsidRPr="00C9470A">
        <w:rPr>
          <w:rFonts w:eastAsia="Calibri" w:cs="Calibri Light"/>
        </w:rPr>
        <w:t xml:space="preserve">odpowiedni zakres </w:t>
      </w:r>
      <w:r w:rsidR="00FC3965">
        <w:rPr>
          <w:rFonts w:eastAsia="Calibri" w:cs="Calibri Light"/>
        </w:rPr>
        <w:t xml:space="preserve">informacji kolorem czerwonym, zgodnie z poniższym przykładem: </w:t>
      </w:r>
      <w:r w:rsidR="00FC3965" w:rsidRPr="00A32451">
        <w:rPr>
          <w:rFonts w:eastAsia="Calibri" w:cs="Calibri Light"/>
          <w:highlight w:val="red"/>
        </w:rPr>
        <w:t>Treść wyróżniona tłem w kolorze czerwonym stanowiąca tajemnicę przedsiębiorcy</w:t>
      </w:r>
      <w:r w:rsidR="00FC3965" w:rsidRPr="00FC3965">
        <w:rPr>
          <w:rFonts w:eastAsia="Calibri" w:cs="Calibri Light"/>
        </w:rPr>
        <w:t>.</w:t>
      </w:r>
      <w:r w:rsidR="00FC3965" w:rsidRPr="00C9470A">
        <w:rPr>
          <w:rFonts w:eastAsia="Calibri" w:cs="Calibri Light"/>
        </w:rPr>
        <w:t xml:space="preserve"> </w:t>
      </w:r>
      <w:r w:rsidR="00C36957">
        <w:rPr>
          <w:rFonts w:eastAsia="Calibri" w:cs="Calibri Light"/>
        </w:rPr>
        <w:t>Dodatkowo d</w:t>
      </w:r>
      <w:r w:rsidR="00C36957" w:rsidRPr="00C36957">
        <w:rPr>
          <w:rFonts w:eastAsia="Calibri" w:cs="Calibri Light"/>
        </w:rPr>
        <w:t xml:space="preserve">o </w:t>
      </w:r>
      <w:r w:rsidR="00C36957">
        <w:rPr>
          <w:rFonts w:eastAsia="Calibri" w:cs="Calibri Light"/>
        </w:rPr>
        <w:t>W</w:t>
      </w:r>
      <w:r w:rsidR="00C36957" w:rsidRPr="00C36957">
        <w:rPr>
          <w:rFonts w:eastAsia="Calibri" w:cs="Calibri Light"/>
        </w:rPr>
        <w:t xml:space="preserve">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9470A" w:rsidRDefault="00C3695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36957">
        <w:rPr>
          <w:rFonts w:eastAsia="Calibri" w:cs="Calibri Light"/>
        </w:rPr>
        <w:tab/>
      </w:r>
      <w:r w:rsidR="008C529A" w:rsidRPr="00C9470A">
        <w:rPr>
          <w:rFonts w:eastAsia="Calibri" w:cs="Calibri Light"/>
        </w:rPr>
        <w:t xml:space="preserve">Informacje zawarte we Wniosku </w:t>
      </w:r>
      <w:r w:rsidR="00EC276F" w:rsidRPr="00C9470A">
        <w:rPr>
          <w:rFonts w:eastAsia="Calibri" w:cs="Calibri Light"/>
        </w:rPr>
        <w:t xml:space="preserve">lub Wynikach Prac </w:t>
      </w:r>
      <w:r w:rsidR="00DE1C7C" w:rsidRPr="00C9470A">
        <w:rPr>
          <w:rFonts w:eastAsia="Calibri" w:cs="Calibri Light"/>
        </w:rPr>
        <w:t xml:space="preserve">Etapu </w:t>
      </w:r>
      <w:r w:rsidR="008C529A" w:rsidRPr="00C9470A">
        <w:rPr>
          <w:rFonts w:eastAsia="Calibri" w:cs="Calibri Light"/>
        </w:rPr>
        <w:t>podlegają ujawnieniu do publicznej wiadomości lub odpowiednim organom na warunkach i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przypadkach określonych w</w:t>
      </w:r>
      <w:r w:rsidR="00252CDC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bezwzględnie obowiązujących przepisach prawa.</w:t>
      </w:r>
    </w:p>
    <w:p w14:paraId="4363A293" w14:textId="77777777" w:rsidR="00953846" w:rsidRPr="00C9470A" w:rsidRDefault="00953846" w:rsidP="00953846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6060CA86" w14:textId="77777777" w:rsidR="00BC697E" w:rsidRPr="00C9470A" w:rsidRDefault="00BC697E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136" w:name="_Ref509206746"/>
      <w:bookmarkStart w:id="137" w:name="_Toc53762101"/>
      <w:bookmarkStart w:id="138" w:name="_Toc67954930"/>
      <w:r w:rsidRPr="00C9470A">
        <w:rPr>
          <w:rFonts w:asciiTheme="minorHAnsi" w:hAnsiTheme="minorHAnsi"/>
          <w:b/>
          <w:color w:val="C00000"/>
          <w:sz w:val="24"/>
          <w:szCs w:val="24"/>
        </w:rPr>
        <w:t>Sposób, miejsce i termin składania Wniosków</w:t>
      </w:r>
      <w:bookmarkEnd w:id="136"/>
      <w:bookmarkEnd w:id="137"/>
      <w:bookmarkEnd w:id="138"/>
    </w:p>
    <w:p w14:paraId="3562B840" w14:textId="77777777" w:rsidR="00BC697E" w:rsidRPr="00C9470A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Wnioski należy składać w siedzibie Centrum</w:t>
      </w:r>
      <w:r w:rsidR="000F381E" w:rsidRPr="00C9470A">
        <w:rPr>
          <w:rFonts w:eastAsia="Calibri" w:cs="Calibri Light"/>
        </w:rPr>
        <w:t xml:space="preserve"> –</w:t>
      </w:r>
      <w:r w:rsidRPr="00C9470A">
        <w:rPr>
          <w:rFonts w:eastAsia="Calibri" w:cs="Calibri Light"/>
        </w:rPr>
        <w:t xml:space="preserve"> </w:t>
      </w:r>
      <w:r w:rsidR="000F381E" w:rsidRPr="00C9470A">
        <w:rPr>
          <w:rFonts w:eastAsia="Calibri" w:cs="Calibri Light"/>
        </w:rPr>
        <w:t xml:space="preserve">ul. Nowogrodzka 47a, </w:t>
      </w:r>
      <w:r w:rsidR="0046433F" w:rsidRPr="00C9470A">
        <w:rPr>
          <w:rFonts w:eastAsia="Calibri" w:cs="Calibri Light"/>
        </w:rPr>
        <w:t xml:space="preserve">00-695 </w:t>
      </w:r>
      <w:r w:rsidR="000F381E" w:rsidRPr="00C9470A">
        <w:rPr>
          <w:rFonts w:eastAsia="Calibri" w:cs="Calibri Light"/>
        </w:rPr>
        <w:t>Warszawa,</w:t>
      </w:r>
      <w:r w:rsidR="00855287" w:rsidRPr="00C9470A">
        <w:rPr>
          <w:rFonts w:eastAsia="Calibri" w:cs="Calibri Light"/>
        </w:rPr>
        <w:t> </w:t>
      </w:r>
      <w:r w:rsidR="00A72A4A" w:rsidRPr="00C9470A">
        <w:rPr>
          <w:rFonts w:eastAsia="Calibri" w:cs="Calibri Light"/>
        </w:rPr>
        <w:t>w punkcie przyjmowania przesyłek NCBR</w:t>
      </w:r>
      <w:r w:rsidRPr="00C9470A">
        <w:rPr>
          <w:rFonts w:eastAsia="Calibri" w:cs="Calibri Light"/>
        </w:rPr>
        <w:t>.</w:t>
      </w:r>
    </w:p>
    <w:p w14:paraId="27433D41" w14:textId="56AB801D" w:rsidR="00BC697E" w:rsidRPr="00C9470A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39" w:name="_Ref509210097"/>
      <w:r w:rsidRPr="00C9470A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9470A">
        <w:rPr>
          <w:rFonts w:eastAsia="Calibri" w:cs="Calibri Light"/>
        </w:rPr>
        <w:t>Wnioski mogą być składane przez Wnioskodawców</w:t>
      </w:r>
      <w:r w:rsidR="00BB5B18"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</w:rPr>
        <w:t xml:space="preserve">od dnia publikacji niniejszego Regulaminu </w:t>
      </w:r>
      <w:r w:rsidR="00BC697E" w:rsidRPr="00C9470A">
        <w:rPr>
          <w:rFonts w:eastAsia="Calibri" w:cs="Calibri Light"/>
        </w:rPr>
        <w:t xml:space="preserve">do dnia </w:t>
      </w:r>
      <w:r w:rsidR="00A64121" w:rsidRPr="00C9470A">
        <w:rPr>
          <w:rFonts w:eastAsia="Calibri" w:cs="Calibri Light"/>
        </w:rPr>
        <w:t xml:space="preserve">określonego w Harmonogramie jako </w:t>
      </w:r>
      <w:r w:rsidR="00855287" w:rsidRPr="00C9470A">
        <w:rPr>
          <w:rFonts w:eastAsia="Calibri" w:cs="Calibri Light"/>
        </w:rPr>
        <w:t>Zakończenie naboru Wniosków</w:t>
      </w:r>
      <w:r w:rsidR="00BC697E" w:rsidRPr="00C9470A">
        <w:t xml:space="preserve">, </w:t>
      </w:r>
      <w:r w:rsidR="00BC697E" w:rsidRPr="00C9470A">
        <w:rPr>
          <w:b/>
          <w:bCs/>
        </w:rPr>
        <w:t xml:space="preserve">do godziny </w:t>
      </w:r>
      <w:r w:rsidR="0B2BAEFB" w:rsidRPr="00C9470A">
        <w:rPr>
          <w:b/>
          <w:bCs/>
        </w:rPr>
        <w:t>12</w:t>
      </w:r>
      <w:r w:rsidR="6F6C579F" w:rsidRPr="00C9470A">
        <w:rPr>
          <w:b/>
          <w:bCs/>
        </w:rPr>
        <w:t>.</w:t>
      </w:r>
      <w:r w:rsidR="0B2BAEFB" w:rsidRPr="00C9470A">
        <w:rPr>
          <w:b/>
          <w:bCs/>
        </w:rPr>
        <w:t>00</w:t>
      </w:r>
      <w:r w:rsidR="005A7396" w:rsidRPr="00C9470A">
        <w:rPr>
          <w:b/>
          <w:bCs/>
        </w:rPr>
        <w:t xml:space="preserve"> </w:t>
      </w:r>
      <w:r w:rsidR="005A7396" w:rsidRPr="00C9470A">
        <w:rPr>
          <w:bCs/>
        </w:rPr>
        <w:t>(</w:t>
      </w:r>
      <w:r w:rsidR="005A7396" w:rsidRPr="00C9470A">
        <w:rPr>
          <w:rFonts w:eastAsia="Calibri" w:cs="Calibri Light"/>
        </w:rPr>
        <w:t xml:space="preserve">z zastrzeżeniem Rozdziału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_Ref52645428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III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 xml:space="preserve"> ust.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_Ref52645431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2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>),</w:t>
      </w:r>
      <w:r w:rsidR="00BC697E" w:rsidRPr="00C9470A">
        <w:rPr>
          <w:rFonts w:eastAsia="Calibri" w:cs="Calibri Light"/>
        </w:rPr>
        <w:t xml:space="preserve"> przy czym termin ten jest zachowany w sytuacji, gdy Wniosek został doręczony </w:t>
      </w:r>
      <w:r w:rsidR="00A655DA" w:rsidRPr="00C9470A">
        <w:rPr>
          <w:rFonts w:eastAsia="Calibri" w:cs="Calibri Light"/>
        </w:rPr>
        <w:t xml:space="preserve">w formie określonej </w:t>
      </w:r>
      <w:r w:rsidR="00BC697E" w:rsidRPr="00C9470A">
        <w:rPr>
          <w:rFonts w:eastAsia="Calibri" w:cs="Calibri Light"/>
        </w:rPr>
        <w:t xml:space="preserve">zgodnie z </w:t>
      </w:r>
      <w:r w:rsidR="007055BA" w:rsidRPr="00C9470A">
        <w:rPr>
          <w:rFonts w:eastAsia="Calibri" w:cs="Calibri Light"/>
        </w:rPr>
        <w:t xml:space="preserve">pkt </w:t>
      </w:r>
      <w:r w:rsidR="007055BA" w:rsidRPr="00C9470A">
        <w:rPr>
          <w:rFonts w:eastAsia="Calibri" w:cs="Calibri Light"/>
        </w:rPr>
        <w:fldChar w:fldCharType="begin"/>
      </w:r>
      <w:r w:rsidR="007055BA" w:rsidRPr="00C9470A">
        <w:rPr>
          <w:rFonts w:eastAsia="Calibri" w:cs="Calibri Light"/>
        </w:rPr>
        <w:instrText xml:space="preserve"> REF _Ref509210067 \n \h </w:instrText>
      </w:r>
      <w:r w:rsidR="00A64121" w:rsidRPr="00C9470A">
        <w:rPr>
          <w:rFonts w:eastAsia="Calibri" w:cs="Calibri Light"/>
        </w:rPr>
        <w:instrText xml:space="preserve"> \* MERGEFORMAT </w:instrText>
      </w:r>
      <w:r w:rsidR="007055BA" w:rsidRPr="00C9470A">
        <w:rPr>
          <w:rFonts w:eastAsia="Calibri" w:cs="Calibri Light"/>
        </w:rPr>
      </w:r>
      <w:r w:rsidR="007055BA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4.2</w:t>
      </w:r>
      <w:r w:rsidR="007055BA" w:rsidRPr="00C9470A">
        <w:rPr>
          <w:rFonts w:eastAsia="Calibri" w:cs="Calibri Light"/>
        </w:rPr>
        <w:fldChar w:fldCharType="end"/>
      </w:r>
      <w:r w:rsidR="000F381E" w:rsidRPr="00C9470A">
        <w:rPr>
          <w:rFonts w:eastAsia="Calibri" w:cs="Calibri Light"/>
        </w:rPr>
        <w:t xml:space="preserve"> </w:t>
      </w:r>
      <w:r w:rsidR="00174115" w:rsidRPr="00C9470A">
        <w:rPr>
          <w:rFonts w:eastAsia="Calibri" w:cs="Calibri Light"/>
        </w:rPr>
        <w:t xml:space="preserve">ust. </w:t>
      </w:r>
      <w:r w:rsidR="00174115" w:rsidRPr="00C9470A">
        <w:rPr>
          <w:rFonts w:eastAsia="Calibri" w:cs="Calibri Light"/>
        </w:rPr>
        <w:fldChar w:fldCharType="begin"/>
      </w:r>
      <w:r w:rsidR="00174115" w:rsidRPr="00C9470A">
        <w:rPr>
          <w:rFonts w:eastAsia="Calibri" w:cs="Calibri Light"/>
        </w:rPr>
        <w:instrText xml:space="preserve"> REF _Ref52543289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174115" w:rsidRPr="00C9470A">
        <w:rPr>
          <w:rFonts w:eastAsia="Calibri" w:cs="Calibri Light"/>
        </w:rPr>
      </w:r>
      <w:r w:rsidR="00174115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4</w:t>
      </w:r>
      <w:r w:rsidR="00174115" w:rsidRPr="00C9470A">
        <w:rPr>
          <w:rFonts w:eastAsia="Calibri" w:cs="Calibri Light"/>
        </w:rPr>
        <w:fldChar w:fldCharType="end"/>
      </w:r>
      <w:r w:rsidR="00174115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Regulaminu.</w:t>
      </w:r>
      <w:bookmarkEnd w:id="139"/>
    </w:p>
    <w:p w14:paraId="59919D76" w14:textId="6B67EFDC" w:rsidR="00BC697E" w:rsidRPr="00C9470A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rPr>
          <w:rFonts w:eastAsia="Calibri" w:cs="Calibri Light"/>
        </w:rPr>
        <w:t xml:space="preserve">W przypadku złożenia Wniosku </w:t>
      </w:r>
      <w:r w:rsidR="001D3DCF" w:rsidRPr="00C9470A">
        <w:rPr>
          <w:rFonts w:eastAsia="Calibri" w:cs="Calibri Light"/>
        </w:rPr>
        <w:t xml:space="preserve">przez </w:t>
      </w:r>
      <w:r w:rsidR="00BC697E" w:rsidRPr="00C9470A">
        <w:rPr>
          <w:rFonts w:eastAsia="Calibri" w:cs="Calibri Light"/>
        </w:rPr>
        <w:t>Wnioskodawc</w:t>
      </w:r>
      <w:r w:rsidRPr="00C9470A">
        <w:rPr>
          <w:rFonts w:eastAsia="Calibri" w:cs="Calibri Light"/>
        </w:rPr>
        <w:t>ę</w:t>
      </w:r>
      <w:r w:rsidR="00BC697E" w:rsidRPr="00C9470A">
        <w:rPr>
          <w:rFonts w:eastAsia="Calibri" w:cs="Calibri Light"/>
        </w:rPr>
        <w:t xml:space="preserve"> po terminie określonym w </w:t>
      </w:r>
      <w:r w:rsidR="00425351" w:rsidRPr="00C9470A">
        <w:rPr>
          <w:rFonts w:eastAsia="Calibri" w:cs="Calibri Light"/>
        </w:rPr>
        <w:t>ust. 2</w:t>
      </w:r>
      <w:r w:rsidR="00DD4EF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</w:t>
      </w:r>
      <w:r w:rsidRPr="00C9470A">
        <w:rPr>
          <w:rFonts w:eastAsia="Calibri" w:cs="Calibri Light"/>
        </w:rPr>
        <w:t xml:space="preserve">, </w:t>
      </w:r>
      <w:r w:rsidR="3A2C4012" w:rsidRPr="00C9470A">
        <w:t>NCBR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zwraca Wnioskodawcy Wniosek</w:t>
      </w:r>
      <w:r w:rsidRPr="00C9470A">
        <w:rPr>
          <w:rFonts w:eastAsia="Calibri" w:cs="Calibri Light"/>
        </w:rPr>
        <w:t xml:space="preserve"> ze względu na przekroczenie terminu.</w:t>
      </w:r>
    </w:p>
    <w:p w14:paraId="42529035" w14:textId="7E44720E" w:rsidR="00113AB7" w:rsidRPr="00C9470A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Wnioskodawca może przed upływem termi</w:t>
      </w:r>
      <w:r w:rsidR="00425351" w:rsidRPr="00C9470A">
        <w:rPr>
          <w:rFonts w:eastAsia="Calibri" w:cs="Calibri Light"/>
        </w:rPr>
        <w:t xml:space="preserve">nu określonego w ust. </w:t>
      </w:r>
      <w:r w:rsidR="008C529A" w:rsidRPr="00C9470A">
        <w:rPr>
          <w:rFonts w:eastAsia="Calibri" w:cs="Calibri Light"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_Ref509210097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</w:rPr>
      </w:r>
      <w:r w:rsidR="008C529A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2</w:t>
      </w:r>
      <w:r w:rsidR="008C529A" w:rsidRPr="00C9470A">
        <w:rPr>
          <w:rFonts w:eastAsia="Calibri" w:cs="Calibri Light"/>
        </w:rPr>
        <w:fldChar w:fldCharType="end"/>
      </w:r>
      <w:r w:rsidRPr="00C9470A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9470A">
        <w:rPr>
          <w:rFonts w:eastAsia="Calibri" w:cs="Calibri Light"/>
        </w:rPr>
        <w:t xml:space="preserve"> elektronicznie lub</w:t>
      </w:r>
      <w:r w:rsidRPr="00C9470A">
        <w:rPr>
          <w:rFonts w:eastAsia="Calibri" w:cs="Calibri Light"/>
        </w:rPr>
        <w:t xml:space="preserve"> pisemnie, w sposób przyjęty dla składania Wniosków. </w:t>
      </w:r>
      <w:r w:rsidR="000F6CEC" w:rsidRPr="00C9470A">
        <w:rPr>
          <w:rFonts w:eastAsia="Calibri" w:cs="Calibri Light"/>
        </w:rPr>
        <w:t xml:space="preserve">Dokument informujący </w:t>
      </w:r>
      <w:r w:rsidRPr="00C9470A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C9470A">
        <w:rPr>
          <w:rFonts w:eastAsia="Calibri" w:cs="Calibri Light"/>
        </w:rPr>
        <w:t xml:space="preserve">dokumentu </w:t>
      </w:r>
      <w:r w:rsidRPr="00C9470A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4732102" w14:textId="77777777" w:rsidR="00DE60C1" w:rsidRPr="00C9470A" w:rsidRDefault="00DE60C1" w:rsidP="00DE60C1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7FC64F2C" w14:textId="77777777" w:rsidR="00425351" w:rsidRPr="00C9470A" w:rsidRDefault="00425351" w:rsidP="00E467D7">
      <w:pPr>
        <w:pStyle w:val="Akapitzlist"/>
        <w:numPr>
          <w:ilvl w:val="1"/>
          <w:numId w:val="12"/>
        </w:numPr>
        <w:ind w:left="567" w:hanging="567"/>
        <w:rPr>
          <w:rFonts w:eastAsiaTheme="majorEastAsia" w:cstheme="majorHAnsi"/>
          <w:b/>
          <w:color w:val="C00000"/>
          <w:sz w:val="24"/>
          <w:szCs w:val="24"/>
        </w:rPr>
      </w:pPr>
      <w:r w:rsidRPr="00C9470A">
        <w:rPr>
          <w:rFonts w:eastAsiaTheme="majorEastAsia" w:cstheme="majorHAnsi"/>
          <w:b/>
          <w:color w:val="C00000"/>
          <w:sz w:val="24"/>
          <w:szCs w:val="24"/>
        </w:rPr>
        <w:t>Otwarcie Wniosków</w:t>
      </w:r>
    </w:p>
    <w:p w14:paraId="75D83827" w14:textId="70F9C704" w:rsidR="00425351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C9470A">
        <w:rPr>
          <w:rFonts w:eastAsia="Calibri" w:cs="Calibri Light"/>
        </w:rPr>
        <w:t>w dniu określonym w Harmonogramie</w:t>
      </w:r>
      <w:r w:rsidR="000F6CEC" w:rsidRPr="00C9470A">
        <w:rPr>
          <w:rFonts w:eastAsia="Calibri" w:cs="Calibri Light"/>
        </w:rPr>
        <w:t xml:space="preserve">, </w:t>
      </w:r>
      <w:r w:rsidRPr="00C9470A">
        <w:t xml:space="preserve">o godzinie </w:t>
      </w:r>
      <w:r w:rsidR="79EAE716" w:rsidRPr="00C9470A">
        <w:rPr>
          <w:rFonts w:eastAsia="Calibri" w:cs="Calibri Light"/>
        </w:rPr>
        <w:t xml:space="preserve">14.00 </w:t>
      </w:r>
      <w:r w:rsidR="00C16D85" w:rsidRPr="00C9470A">
        <w:rPr>
          <w:rFonts w:eastAsia="Calibri" w:cs="Calibri Light"/>
        </w:rPr>
        <w:t>w siedzibie Centrum</w:t>
      </w:r>
      <w:r w:rsidR="003D387A" w:rsidRPr="00C9470A">
        <w:rPr>
          <w:rFonts w:eastAsia="Calibri" w:cs="Calibri Light"/>
        </w:rPr>
        <w:t>.</w:t>
      </w:r>
      <w:r w:rsidR="00612CB9" w:rsidRPr="00C9470A">
        <w:rPr>
          <w:rFonts w:eastAsia="Calibri" w:cs="Calibri Light"/>
        </w:rPr>
        <w:t xml:space="preserve"> </w:t>
      </w:r>
    </w:p>
    <w:p w14:paraId="02EF2309" w14:textId="77777777" w:rsidR="00425351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Otwarcie Wniosków nastąpi w obecności co najmniej dwóch pracowników</w:t>
      </w:r>
      <w:r w:rsidR="00C209FD" w:rsidRPr="00C9470A">
        <w:rPr>
          <w:rFonts w:eastAsia="Calibri" w:cs="Calibri Light"/>
        </w:rPr>
        <w:t xml:space="preserve"> lub współpracowników</w:t>
      </w:r>
      <w:r w:rsidRPr="00C9470A">
        <w:rPr>
          <w:rFonts w:eastAsia="Calibri" w:cs="Calibri Light"/>
        </w:rPr>
        <w:t xml:space="preserve"> </w:t>
      </w:r>
      <w:r w:rsidR="00D2234B" w:rsidRPr="00C9470A">
        <w:rPr>
          <w:rFonts w:eastAsia="Calibri" w:cs="Calibri Light"/>
        </w:rPr>
        <w:t>NCBR</w:t>
      </w:r>
      <w:r w:rsidRPr="00C9470A">
        <w:rPr>
          <w:rFonts w:eastAsia="Calibri" w:cs="Calibri Light"/>
        </w:rPr>
        <w:t>. W</w:t>
      </w:r>
      <w:r w:rsidR="00D2234B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9470A">
        <w:rPr>
          <w:rFonts w:eastAsia="Calibri" w:cs="Calibri Light"/>
        </w:rPr>
        <w:t xml:space="preserve">– </w:t>
      </w:r>
      <w:r w:rsidRPr="00C9470A">
        <w:rPr>
          <w:rFonts w:eastAsia="Calibri" w:cs="Calibri Light"/>
        </w:rPr>
        <w:t>nazw</w:t>
      </w:r>
      <w:r w:rsidR="0005369C" w:rsidRPr="00C9470A">
        <w:rPr>
          <w:rFonts w:eastAsia="Calibri" w:cs="Calibri Light"/>
        </w:rPr>
        <w:t>y podmiotów</w:t>
      </w:r>
      <w:r w:rsidR="00DD4EF4" w:rsidRPr="00C9470A">
        <w:rPr>
          <w:rFonts w:eastAsia="Calibri" w:cs="Calibri Light"/>
        </w:rPr>
        <w:t xml:space="preserve"> </w:t>
      </w:r>
      <w:r w:rsidR="00FE1E55" w:rsidRPr="00C9470A">
        <w:rPr>
          <w:rFonts w:eastAsia="Calibri" w:cs="Calibri Light"/>
        </w:rPr>
        <w:t xml:space="preserve">i </w:t>
      </w:r>
      <w:r w:rsidRPr="00C9470A">
        <w:rPr>
          <w:rFonts w:eastAsia="Calibri" w:cs="Calibri Light"/>
        </w:rPr>
        <w:t>adresy ich siedzib.</w:t>
      </w:r>
    </w:p>
    <w:p w14:paraId="2B1FD548" w14:textId="3954D838" w:rsidR="00BC697E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9470A">
        <w:rPr>
          <w:rFonts w:eastAsia="Calibri" w:cs="Calibri Light"/>
        </w:rPr>
        <w:t>S</w:t>
      </w:r>
      <w:r w:rsidRPr="00C9470A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9470A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40" w:name="_Hlk53784697"/>
      <w:r w:rsidRPr="00C9470A">
        <w:rPr>
          <w:rFonts w:eastAsia="Calibri" w:cs="Calibri Light"/>
        </w:rPr>
        <w:t xml:space="preserve">Jeżeli w momencie otwarcia Wniosków obowiązujące przepisy </w:t>
      </w:r>
      <w:r w:rsidR="001B1B1B" w:rsidRPr="00C9470A">
        <w:rPr>
          <w:rFonts w:eastAsia="Calibri" w:cs="Calibri Light"/>
        </w:rPr>
        <w:t xml:space="preserve">lub stan epidemiczny </w:t>
      </w:r>
      <w:r w:rsidRPr="00C9470A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>
        <w:rPr>
          <w:rFonts w:eastAsia="Calibri" w:cs="Calibri Light"/>
        </w:rPr>
        <w:t xml:space="preserve"> lub okoliczności</w:t>
      </w:r>
      <w:r w:rsidRPr="00C9470A">
        <w:rPr>
          <w:rFonts w:eastAsia="Calibri" w:cs="Calibri Light"/>
        </w:rPr>
        <w:t>, stosując postanowienia pkt 4.4. odpowiednio.</w:t>
      </w:r>
    </w:p>
    <w:bookmarkEnd w:id="140"/>
    <w:p w14:paraId="71199D4A" w14:textId="77777777" w:rsidR="001A1939" w:rsidRPr="00C9470A" w:rsidRDefault="001A1939" w:rsidP="001A1939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03CC8B6E" w14:textId="77777777" w:rsidR="001A1939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41" w:name="_Toc494180699"/>
      <w:bookmarkStart w:id="142" w:name="_Ref495485168"/>
      <w:bookmarkStart w:id="143" w:name="_Toc496261339"/>
      <w:bookmarkStart w:id="144" w:name="_Toc503863047"/>
      <w:bookmarkStart w:id="145" w:name="_Ref509201481"/>
      <w:bookmarkStart w:id="146" w:name="_Ref509207043"/>
      <w:bookmarkStart w:id="147" w:name="_Toc53762102"/>
      <w:bookmarkStart w:id="148" w:name="_Toc67954931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Komunikacja Centrum z Wnioskodawcami/Wykonawcami, doręczenia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14:paraId="590D9E7A" w14:textId="1BEA072D" w:rsidR="001A1939" w:rsidRPr="00C9470A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49" w:name="_Ref495485169"/>
      <w:r w:rsidRPr="39A7861B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>
        <w:rPr>
          <w:rFonts w:cstheme="majorBidi"/>
        </w:rPr>
        <w:t xml:space="preserve">formy elektronicznej lub ewentualnie </w:t>
      </w:r>
      <w:r w:rsidRPr="39A7861B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50" w:name="_Ref495485171"/>
      <w:bookmarkEnd w:id="149"/>
    </w:p>
    <w:p w14:paraId="7A858BE7" w14:textId="2F04BB08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C9470A">
        <w:t xml:space="preserve">Jeżeli Umowa lub Regulamin nie zastrzegają dla dokonania czynności </w:t>
      </w:r>
      <w:r w:rsidR="009F62FE" w:rsidRPr="00C9470A">
        <w:t xml:space="preserve">określonej </w:t>
      </w:r>
      <w:r w:rsidRPr="00C9470A">
        <w:t>formy pod rygorem nieważności, Strony dopuszczają możliwość komunikowania się:</w:t>
      </w:r>
    </w:p>
    <w:p w14:paraId="70551819" w14:textId="3B2DB1E2" w:rsidR="001A1939" w:rsidRPr="00C9470A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9470A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9470A">
        <w:rPr>
          <w:rFonts w:eastAsia="Times New Roman" w:cs="Times New Roman"/>
          <w:lang w:eastAsia="pl-PL"/>
        </w:rPr>
        <w:t>odbioru</w:t>
      </w:r>
      <w:r w:rsidR="009F62FE" w:rsidRPr="00C9470A">
        <w:rPr>
          <w:rFonts w:eastAsia="Times New Roman" w:cs="Times New Roman"/>
          <w:lang w:eastAsia="pl-PL"/>
        </w:rPr>
        <w:t xml:space="preserve"> lub</w:t>
      </w:r>
    </w:p>
    <w:p w14:paraId="0B8A689A" w14:textId="7C03092D" w:rsidR="001A1939" w:rsidRPr="00C9470A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9470A">
        <w:rPr>
          <w:rFonts w:ascii="Calibri" w:hAnsi="Calibri" w:cs="Calibri"/>
        </w:rPr>
        <w:t xml:space="preserve">w formie elektronicznej – za pomocą wiadomości e-mail wskazany w </w:t>
      </w:r>
      <w:r w:rsidR="007E75F1" w:rsidRPr="00C9470A">
        <w:rPr>
          <w:rFonts w:ascii="Calibri" w:hAnsi="Calibri" w:cs="Calibri"/>
        </w:rPr>
        <w:t>R</w:t>
      </w:r>
      <w:r w:rsidRPr="00C9470A">
        <w:rPr>
          <w:rFonts w:ascii="Calibri" w:hAnsi="Calibri" w:cs="Calibri"/>
        </w:rPr>
        <w:t xml:space="preserve">ozdziale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_Ref52630162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718D4" w:rsidRPr="00C9470A">
        <w:rPr>
          <w:rFonts w:ascii="Calibri" w:hAnsi="Calibri" w:cs="Calibri"/>
        </w:rPr>
        <w:t>IV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pkt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_Ref52633966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718D4" w:rsidRPr="00C9470A">
        <w:rPr>
          <w:rFonts w:ascii="Calibri" w:hAnsi="Calibri" w:cs="Calibri"/>
        </w:rPr>
        <w:t>4.1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ust. </w:t>
      </w:r>
      <w:r w:rsidR="008B32AF" w:rsidRPr="00C9470A">
        <w:rPr>
          <w:rFonts w:ascii="Calibri" w:hAnsi="Calibri" w:cs="Calibri"/>
        </w:rPr>
        <w:t>2</w:t>
      </w:r>
      <w:r w:rsidRPr="00C9470A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9470A">
        <w:rPr>
          <w:rFonts w:ascii="Calibri" w:hAnsi="Calibri" w:cs="Calibri"/>
        </w:rPr>
        <w:t>odręcznym</w:t>
      </w:r>
      <w:r w:rsidRPr="00C9470A">
        <w:rPr>
          <w:rFonts w:ascii="Calibri" w:hAnsi="Calibri" w:cs="Calibri"/>
        </w:rPr>
        <w:t xml:space="preserve"> i zeskanowane. </w:t>
      </w:r>
    </w:p>
    <w:p w14:paraId="57DB969D" w14:textId="77777777" w:rsidR="001A1939" w:rsidRPr="00C9470A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C9470A">
        <w:rPr>
          <w:rFonts w:cstheme="majorHAnsi"/>
        </w:rPr>
        <w:t>Adres siedziby i adresy e-mail do kontaktu w przypadku Wnioskodawców i Wykonawców wskazano odpowiednio we Wniosku i Umowie.</w:t>
      </w:r>
      <w:bookmarkEnd w:id="150"/>
    </w:p>
    <w:p w14:paraId="5BD97F70" w14:textId="205CFA45" w:rsidR="00544F54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>
        <w:t>NCBR zwraca się do Wnioskodawcy o dokonanie uzupełnień, poprawień i wyjaśnień w formie elektronicznej</w:t>
      </w:r>
      <w:r w:rsidR="00954DB7">
        <w:t xml:space="preserve"> lub w formie pisemnej, jeśli osoby działające w imieniu Wykonawcy nie dysponują kwalifikowanym podpisem elektronicznym</w:t>
      </w:r>
      <w:r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>
        <w:t>.</w:t>
      </w:r>
    </w:p>
    <w:p w14:paraId="1E2DE77E" w14:textId="0D539DCD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C9470A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51" w:name="_Hlk53784712"/>
      <w:r w:rsidRPr="23D532F9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51"/>
    <w:p w14:paraId="62169A2C" w14:textId="7C37960D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7B84792A" w14:textId="77777777" w:rsidR="00DE3579" w:rsidRPr="00C9470A" w:rsidRDefault="00DE3579" w:rsidP="009A26C0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966786F" w14:textId="4341003F" w:rsidR="00AF1E81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52" w:name="_Ref52633642"/>
      <w:bookmarkStart w:id="153" w:name="_Toc53762103"/>
      <w:bookmarkStart w:id="154" w:name="_Toc67954932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Ocena Wniosków</w:t>
      </w:r>
      <w:r w:rsidR="00F15BEA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Lista Rankingowa</w:t>
      </w:r>
      <w:bookmarkEnd w:id="152"/>
      <w:bookmarkEnd w:id="153"/>
      <w:bookmarkEnd w:id="154"/>
    </w:p>
    <w:p w14:paraId="061F9720" w14:textId="4F2B00EB" w:rsidR="00525C19" w:rsidRPr="00C9470A" w:rsidRDefault="00CC7E1B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155" w:name="_Toc54726762"/>
      <w:bookmarkStart w:id="156" w:name="_Toc54726763"/>
      <w:bookmarkStart w:id="157" w:name="_Toc54726764"/>
      <w:bookmarkStart w:id="158" w:name="_Toc67954933"/>
      <w:bookmarkStart w:id="159" w:name="_Ref509216013"/>
      <w:bookmarkStart w:id="160" w:name="_Ref53669403"/>
      <w:bookmarkStart w:id="161" w:name="_Ref52633645"/>
      <w:bookmarkStart w:id="162" w:name="_Ref52646015"/>
      <w:bookmarkStart w:id="163" w:name="_Ref52646363"/>
      <w:bookmarkEnd w:id="155"/>
      <w:bookmarkEnd w:id="156"/>
      <w:bookmarkEnd w:id="157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Postanowienia ogólne</w:t>
      </w:r>
      <w:bookmarkEnd w:id="158"/>
    </w:p>
    <w:p w14:paraId="10CF08B7" w14:textId="05704744" w:rsidR="00525C19" w:rsidRPr="00C9470A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C9470A">
        <w:t xml:space="preserve">NCBR prowadzi ocenę Wniosków zgodnie z zasadami określonymi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 Regulaminu oraz w </w:t>
      </w:r>
      <w:r w:rsidR="00A65A55" w:rsidRPr="00C9470A">
        <w:t>Załączni</w:t>
      </w:r>
      <w:r w:rsidRPr="00C9470A">
        <w:t>ku nr 5 do Regulaminu.</w:t>
      </w:r>
    </w:p>
    <w:p w14:paraId="1E3E476D" w14:textId="2E44491E" w:rsidR="00525C19" w:rsidRPr="00C9470A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t xml:space="preserve">NCBR prowadzi ocenę wskazaną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 we wskazanej w Regulaminie kolejności. </w:t>
      </w:r>
      <w:r w:rsidR="74A3C2B8" w:rsidRPr="00C9470A">
        <w:t>NCBR</w:t>
      </w:r>
      <w:r w:rsidRPr="00C9470A">
        <w:t xml:space="preserve"> może podjąć decyzję o zmianie kolejności oceny </w:t>
      </w:r>
      <w:r w:rsidR="00F679A8" w:rsidRPr="00C9470A">
        <w:t xml:space="preserve">(w tym zacząć od oceny merytorycznej Wniosku) </w:t>
      </w:r>
      <w:r w:rsidRPr="00C9470A">
        <w:t xml:space="preserve">lub </w:t>
      </w:r>
      <w:r w:rsidR="00F679A8" w:rsidRPr="00C9470A">
        <w:t xml:space="preserve">o </w:t>
      </w:r>
      <w:r w:rsidRPr="00C9470A">
        <w:t xml:space="preserve">prowadzeniu oceny Wniosku równolegle przez pryzmat ocen wskazanych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>.</w:t>
      </w:r>
      <w:r w:rsidR="00AB0321" w:rsidRPr="00C9470A">
        <w:t xml:space="preserve"> O ile Wniosek nie podlega odrzuceniu, każdy Wniosek musi być zbadany w pełnym zakresie określonym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AB0321"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="00AB0321" w:rsidRPr="00C9470A">
        <w:t>.</w:t>
      </w:r>
    </w:p>
    <w:p w14:paraId="5905C21C" w14:textId="36D1FB4D" w:rsidR="001B1B1B" w:rsidRPr="00C9470A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t>NCBR</w:t>
      </w:r>
      <w:r w:rsidR="00E37A13" w:rsidRPr="00C9470A">
        <w:t xml:space="preserve"> może zdecydować, że j</w:t>
      </w:r>
      <w:r w:rsidR="00525C19" w:rsidRPr="00C9470A">
        <w:t xml:space="preserve">eśli w wyniku oceny formalnej albo oceny wskazanej w pkt </w:t>
      </w:r>
      <w:r w:rsidR="00E37A13" w:rsidRPr="00C9470A">
        <w:fldChar w:fldCharType="begin"/>
      </w:r>
      <w:r w:rsidR="00E37A13" w:rsidRPr="00C9470A">
        <w:instrText xml:space="preserve"> REF _Ref54726951 \r \h </w:instrText>
      </w:r>
      <w:r w:rsidR="004E2D42" w:rsidRPr="00C9470A">
        <w:instrText xml:space="preserve"> \* MERGEFORMAT </w:instrText>
      </w:r>
      <w:r w:rsidR="00E37A13" w:rsidRPr="00C9470A">
        <w:fldChar w:fldCharType="separate"/>
      </w:r>
      <w:r w:rsidR="003718D4" w:rsidRPr="00C9470A">
        <w:t>6.3</w:t>
      </w:r>
      <w:r w:rsidR="00E37A13" w:rsidRPr="00C9470A">
        <w:fldChar w:fldCharType="end"/>
      </w:r>
      <w:r w:rsidR="00525C19" w:rsidRPr="00C9470A">
        <w:t xml:space="preserve"> zostanie ustalone, że Wniosek podlega odrzuceniu, </w:t>
      </w:r>
      <w:r w:rsidR="00E37A13" w:rsidRPr="00C9470A">
        <w:t>to</w:t>
      </w:r>
      <w:r w:rsidR="001B1B1B" w:rsidRPr="00C9470A">
        <w:t xml:space="preserve"> wedle wyboru </w:t>
      </w:r>
      <w:r w:rsidR="46E18C2C" w:rsidRPr="00C9470A">
        <w:t>NCBR</w:t>
      </w:r>
      <w:r w:rsidR="001B1B1B" w:rsidRPr="00C9470A">
        <w:t>:</w:t>
      </w:r>
    </w:p>
    <w:p w14:paraId="22D40BA2" w14:textId="42B0DD9B" w:rsidR="001B1B1B" w:rsidRPr="00C9470A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9470A">
        <w:t>nie poddaje się go</w:t>
      </w:r>
      <w:r w:rsidR="00F679A8" w:rsidRPr="00C9470A">
        <w:t xml:space="preserve"> lub wstrzymuje się</w:t>
      </w:r>
      <w:r w:rsidRPr="00C9470A">
        <w:t xml:space="preserve"> dalsz</w:t>
      </w:r>
      <w:r w:rsidR="00F679A8" w:rsidRPr="00C9470A">
        <w:t>ą</w:t>
      </w:r>
      <w:r w:rsidRPr="00C9470A">
        <w:t xml:space="preserve"> ocen</w:t>
      </w:r>
      <w:r w:rsidR="00F679A8" w:rsidRPr="00C9470A">
        <w:t>ę</w:t>
      </w:r>
      <w:r w:rsidRPr="00C9470A">
        <w:t xml:space="preserve"> przez pryzmat pozostałych </w:t>
      </w:r>
      <w:r w:rsidR="60EB144D" w:rsidRPr="00C9470A">
        <w:t>K</w:t>
      </w:r>
      <w:r w:rsidRPr="00C9470A">
        <w:t>ryteriów</w:t>
      </w:r>
      <w:r w:rsidR="001B1B1B" w:rsidRPr="00C9470A">
        <w:t>,</w:t>
      </w:r>
    </w:p>
    <w:p w14:paraId="0F694AB6" w14:textId="6C68FC54" w:rsidR="00525C19" w:rsidRPr="00C9470A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9470A">
        <w:t>poddaje się go dalszej ocenie</w:t>
      </w:r>
      <w:r w:rsidR="00525C19" w:rsidRPr="00C9470A">
        <w:t>.</w:t>
      </w:r>
    </w:p>
    <w:p w14:paraId="4C6361B9" w14:textId="2CF60837" w:rsidR="00F679A8" w:rsidRPr="00C9470A" w:rsidRDefault="00F679A8" w:rsidP="00F36726">
      <w:pPr>
        <w:pStyle w:val="Akapitzlist"/>
        <w:spacing w:after="0" w:line="240" w:lineRule="auto"/>
        <w:ind w:left="567"/>
        <w:jc w:val="both"/>
      </w:pPr>
    </w:p>
    <w:p w14:paraId="38272242" w14:textId="400F22DD" w:rsidR="0004269C" w:rsidRPr="00C9470A" w:rsidRDefault="00CE126E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64" w:name="_Ref54726722"/>
      <w:bookmarkStart w:id="165" w:name="_Toc53762104"/>
      <w:bookmarkStart w:id="166" w:name="_Toc67954934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Ocena formalna</w:t>
      </w:r>
      <w:r w:rsidR="000D2A59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Wniosków</w:t>
      </w:r>
      <w:r w:rsidR="00A130F3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66DE5E7A" w:rsidRPr="00C9470A">
        <w:rPr>
          <w:rFonts w:asciiTheme="minorHAnsi" w:hAnsiTheme="minorHAnsi"/>
          <w:b/>
          <w:bCs/>
          <w:color w:val="C00000"/>
          <w:sz w:val="24"/>
          <w:szCs w:val="24"/>
        </w:rPr>
        <w:t>i zasady ogólne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505A0E39" w14:textId="5DEBB617" w:rsidR="00B41024" w:rsidRPr="00C9470A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Kwalifikacja do uczestnictwa w </w:t>
      </w:r>
      <w:r w:rsidR="008E703A" w:rsidRPr="00C9470A">
        <w:rPr>
          <w:rFonts w:cstheme="majorBidi"/>
        </w:rPr>
        <w:t xml:space="preserve">Postępowaniu </w:t>
      </w:r>
      <w:r w:rsidRPr="00C9470A">
        <w:rPr>
          <w:rFonts w:cstheme="majorBidi"/>
        </w:rPr>
        <w:t xml:space="preserve">polegać będzie na weryfikacji i ocenie Wniosków pod względem </w:t>
      </w:r>
      <w:r w:rsidR="2A67D1F3" w:rsidRPr="00C9470A">
        <w:rPr>
          <w:rFonts w:cstheme="majorBidi"/>
        </w:rPr>
        <w:t xml:space="preserve">spełniania </w:t>
      </w:r>
      <w:r w:rsidR="005CF5CF" w:rsidRPr="00C9470A">
        <w:rPr>
          <w:rFonts w:cstheme="majorBidi"/>
        </w:rPr>
        <w:t>Wymagań</w:t>
      </w:r>
      <w:r w:rsidR="00900982" w:rsidRPr="00C9470A">
        <w:rPr>
          <w:rFonts w:cstheme="majorBidi"/>
        </w:rPr>
        <w:t xml:space="preserve"> Formalnych</w:t>
      </w:r>
      <w:r w:rsidRPr="00C9470A">
        <w:rPr>
          <w:rFonts w:cstheme="majorBidi"/>
        </w:rPr>
        <w:t>.</w:t>
      </w:r>
      <w:r w:rsidR="00BD7586" w:rsidRPr="00C9470A">
        <w:rPr>
          <w:rFonts w:cstheme="majorBidi"/>
        </w:rPr>
        <w:t xml:space="preserve"> Ocena </w:t>
      </w:r>
      <w:r w:rsidR="00BB37CD" w:rsidRPr="00C9470A">
        <w:rPr>
          <w:rFonts w:cstheme="majorBidi"/>
        </w:rPr>
        <w:t>f</w:t>
      </w:r>
      <w:r w:rsidR="003E7E3E" w:rsidRPr="00C9470A">
        <w:rPr>
          <w:rFonts w:cstheme="majorBidi"/>
        </w:rPr>
        <w:t xml:space="preserve">ormalna Wniosków </w:t>
      </w:r>
      <w:r w:rsidR="00415F65" w:rsidRPr="00C9470A">
        <w:rPr>
          <w:rFonts w:cstheme="majorBidi"/>
        </w:rPr>
        <w:t>może być</w:t>
      </w:r>
      <w:r w:rsidR="003E7E3E" w:rsidRPr="00C9470A">
        <w:rPr>
          <w:rFonts w:cstheme="majorBidi"/>
        </w:rPr>
        <w:t xml:space="preserve"> dokonywana </w:t>
      </w:r>
      <w:r w:rsidR="004E4FAF" w:rsidRPr="00C9470A">
        <w:rPr>
          <w:rFonts w:cstheme="majorBidi"/>
        </w:rPr>
        <w:t xml:space="preserve">wedle wyboru NCBR </w:t>
      </w:r>
      <w:r w:rsidR="00415F65" w:rsidRPr="00C9470A">
        <w:rPr>
          <w:rFonts w:cstheme="majorBidi"/>
        </w:rPr>
        <w:t xml:space="preserve">zarówno przez Zespół Oceniający jak i </w:t>
      </w:r>
      <w:r w:rsidR="003E7E3E" w:rsidRPr="00C9470A">
        <w:rPr>
          <w:rFonts w:cstheme="majorBidi"/>
        </w:rPr>
        <w:t>przez pracowników</w:t>
      </w:r>
      <w:r w:rsidR="00C209FD" w:rsidRPr="00C9470A">
        <w:rPr>
          <w:rFonts w:cstheme="majorBidi"/>
        </w:rPr>
        <w:t xml:space="preserve"> i współpracowników</w:t>
      </w:r>
      <w:r w:rsidR="003E7E3E" w:rsidRPr="00C9470A">
        <w:rPr>
          <w:rFonts w:cstheme="majorBidi"/>
        </w:rPr>
        <w:t xml:space="preserve"> NCBR.</w:t>
      </w:r>
    </w:p>
    <w:p w14:paraId="26E09AF8" w14:textId="4A3E671C" w:rsidR="0004269C" w:rsidRPr="00C9470A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167" w:name="_Ref509216015"/>
      <w:r w:rsidRPr="00C9470A">
        <w:rPr>
          <w:rFonts w:cstheme="majorBidi"/>
        </w:rPr>
        <w:t xml:space="preserve">Weryfikacja następuje na podstawie informacji zawartych we Wniosku oraz </w:t>
      </w:r>
      <w:r w:rsidR="00753A20" w:rsidRPr="00C9470A">
        <w:rPr>
          <w:rFonts w:cstheme="majorBidi"/>
        </w:rPr>
        <w:t xml:space="preserve">w publicznie dostępnych rejestrach. </w:t>
      </w:r>
      <w:r w:rsidRPr="00C9470A">
        <w:rPr>
          <w:rFonts w:cstheme="majorBidi"/>
        </w:rPr>
        <w:t>W ramach</w:t>
      </w:r>
      <w:r w:rsidR="0004269C" w:rsidRPr="00C9470A">
        <w:rPr>
          <w:rFonts w:cstheme="majorBidi"/>
        </w:rPr>
        <w:t xml:space="preserve"> </w:t>
      </w:r>
      <w:bookmarkStart w:id="168" w:name="_Hlk57332498"/>
      <w:r w:rsidR="00F36726" w:rsidRPr="00C9470A">
        <w:rPr>
          <w:rFonts w:cstheme="majorBidi"/>
        </w:rPr>
        <w:t xml:space="preserve">oceny w zakresie Wymogów Formalnych </w:t>
      </w:r>
      <w:bookmarkEnd w:id="168"/>
      <w:r w:rsidRPr="00C9470A">
        <w:rPr>
          <w:rFonts w:cstheme="majorBidi"/>
        </w:rPr>
        <w:t>NCBR</w:t>
      </w:r>
      <w:r w:rsidR="00900982" w:rsidRPr="00C9470A">
        <w:rPr>
          <w:rFonts w:cstheme="majorBidi"/>
        </w:rPr>
        <w:t xml:space="preserve"> weryfikuje</w:t>
      </w:r>
      <w:r w:rsidR="00F36726" w:rsidRPr="00C9470A">
        <w:rPr>
          <w:rFonts w:cstheme="majorBidi"/>
        </w:rPr>
        <w:t xml:space="preserve"> czy</w:t>
      </w:r>
      <w:r w:rsidRPr="00C9470A">
        <w:rPr>
          <w:rFonts w:cstheme="majorBidi"/>
        </w:rPr>
        <w:t>:</w:t>
      </w:r>
      <w:bookmarkEnd w:id="167"/>
    </w:p>
    <w:p w14:paraId="23AB2819" w14:textId="658B6264" w:rsidR="00B41024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spełnia kryterium podmiotowe wskazane w </w:t>
      </w:r>
      <w:r w:rsidR="007E75F1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_Ref509207570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782E0977" w14:textId="43F06A42" w:rsidR="00753A20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Wniosek jest kompletny i spełnia </w:t>
      </w:r>
      <w:r w:rsidR="004640E0">
        <w:rPr>
          <w:rFonts w:cstheme="majorBidi"/>
        </w:rPr>
        <w:t>w</w:t>
      </w:r>
      <w:r w:rsidR="6FA4B80B" w:rsidRPr="00C9470A">
        <w:rPr>
          <w:rFonts w:cstheme="majorBidi"/>
        </w:rPr>
        <w:t>ymagania</w:t>
      </w:r>
      <w:r w:rsidRPr="00C9470A">
        <w:rPr>
          <w:rFonts w:cstheme="majorBidi"/>
        </w:rPr>
        <w:t xml:space="preserve"> wskazane w </w:t>
      </w:r>
      <w:r w:rsidR="00C366AB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Pr="00C9470A">
        <w:rPr>
          <w:rFonts w:cstheme="majorBidi"/>
        </w:rPr>
        <w:t xml:space="preserve"> pkt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_Ref509210067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4.2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192E17E3" w14:textId="3394324B" w:rsidR="00753A20" w:rsidRPr="00C9470A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</w:t>
      </w:r>
      <w:r w:rsidR="00753A20" w:rsidRPr="00C9470A">
        <w:rPr>
          <w:rFonts w:cstheme="majorBidi"/>
        </w:rPr>
        <w:t xml:space="preserve">niosek został złożony w formie i terminie wskazanych w </w:t>
      </w:r>
      <w:r w:rsidR="00C366AB" w:rsidRPr="00C9470A">
        <w:rPr>
          <w:rFonts w:cstheme="majorBidi"/>
        </w:rPr>
        <w:t>R</w:t>
      </w:r>
      <w:r w:rsidR="00753A20" w:rsidRPr="00C9470A">
        <w:rPr>
          <w:rFonts w:cstheme="majorBidi"/>
        </w:rPr>
        <w:t>ozdziale</w:t>
      </w:r>
      <w:r w:rsidR="001A1939" w:rsidRPr="00C9470A">
        <w:rPr>
          <w:rFonts w:cstheme="majorBidi"/>
        </w:rPr>
        <w:t xml:space="preserve">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="00753A20" w:rsidRPr="00C9470A">
        <w:rPr>
          <w:rFonts w:cstheme="majorBidi"/>
        </w:rPr>
        <w:t xml:space="preserve"> pkt </w:t>
      </w:r>
      <w:r w:rsidR="00753A20" w:rsidRPr="00C9470A">
        <w:rPr>
          <w:rFonts w:cstheme="majorBidi"/>
        </w:rPr>
        <w:fldChar w:fldCharType="begin"/>
      </w:r>
      <w:r w:rsidR="00753A20" w:rsidRPr="00C9470A">
        <w:rPr>
          <w:rFonts w:cstheme="majorBidi"/>
        </w:rPr>
        <w:instrText xml:space="preserve"> REF _Ref509206746 \r \h </w:instrText>
      </w:r>
      <w:r w:rsidR="0040046F" w:rsidRPr="00C9470A">
        <w:rPr>
          <w:rFonts w:cstheme="majorBidi"/>
        </w:rPr>
        <w:instrText xml:space="preserve"> \* MERGEFORMAT </w:instrText>
      </w:r>
      <w:r w:rsidR="00753A20" w:rsidRPr="00C9470A">
        <w:rPr>
          <w:rFonts w:cstheme="majorBidi"/>
        </w:rPr>
      </w:r>
      <w:r w:rsidR="00753A20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4.3</w:t>
      </w:r>
      <w:r w:rsidR="00753A20"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0EB2CEC2" w14:textId="7C4792CD" w:rsidR="00900982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złożył oświadczenie o </w:t>
      </w:r>
      <w:r w:rsidR="00B22E9C" w:rsidRPr="00C9470A">
        <w:rPr>
          <w:rFonts w:cstheme="majorBidi"/>
        </w:rPr>
        <w:t>braku podstaw do wykluczenia z</w:t>
      </w:r>
      <w:r w:rsidR="0029074E" w:rsidRPr="00C9470A">
        <w:rPr>
          <w:rFonts w:cstheme="majorBidi"/>
        </w:rPr>
        <w:t> </w:t>
      </w:r>
      <w:r w:rsidR="00B22E9C" w:rsidRPr="00C9470A">
        <w:rPr>
          <w:rFonts w:cstheme="majorBidi"/>
        </w:rPr>
        <w:t xml:space="preserve">Postępowania, o których mowa w </w:t>
      </w:r>
      <w:r w:rsidR="00C366AB" w:rsidRPr="00C9470A">
        <w:rPr>
          <w:rFonts w:cstheme="majorBidi"/>
        </w:rPr>
        <w:t xml:space="preserve">Rozdziale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_Ref509207570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</w:t>
      </w:r>
      <w:r w:rsidR="00B22E9C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pkt </w:t>
      </w:r>
      <w:r w:rsidR="00900982" w:rsidRPr="00C9470A">
        <w:rPr>
          <w:rFonts w:cstheme="majorBidi"/>
        </w:rPr>
        <w:fldChar w:fldCharType="begin"/>
      </w:r>
      <w:r w:rsidR="00900982" w:rsidRPr="00C9470A">
        <w:rPr>
          <w:rFonts w:cstheme="majorBidi"/>
        </w:rPr>
        <w:instrText xml:space="preserve"> REF _Ref52542639 \n \h </w:instrText>
      </w:r>
      <w:r w:rsidR="004E2D42" w:rsidRPr="00C9470A">
        <w:rPr>
          <w:rFonts w:cstheme="majorBidi"/>
        </w:rPr>
        <w:instrText xml:space="preserve"> \* MERGEFORMAT </w:instrText>
      </w:r>
      <w:r w:rsidR="00900982" w:rsidRPr="00C9470A">
        <w:rPr>
          <w:rFonts w:cstheme="majorBidi"/>
        </w:rPr>
      </w:r>
      <w:r w:rsidR="00900982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2.2</w:t>
      </w:r>
      <w:r w:rsidR="00900982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ust.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_Ref511644867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1</w:t>
      </w:r>
      <w:r w:rsidR="00B22E9C" w:rsidRPr="00C9470A">
        <w:rPr>
          <w:rFonts w:cstheme="majorBidi"/>
        </w:rPr>
        <w:fldChar w:fldCharType="end"/>
      </w:r>
      <w:r w:rsidR="00900982" w:rsidRPr="00C9470A">
        <w:rPr>
          <w:rFonts w:cstheme="majorBidi"/>
        </w:rPr>
        <w:t>;</w:t>
      </w:r>
    </w:p>
    <w:p w14:paraId="1CA2650D" w14:textId="41ABE4A1" w:rsidR="00574DA2" w:rsidRPr="00C9470A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Rozwiązanie opisane Wnioskiem </w:t>
      </w:r>
      <w:r w:rsidR="00900982" w:rsidRPr="00C9470A">
        <w:rPr>
          <w:rFonts w:cstheme="majorBidi"/>
        </w:rPr>
        <w:t>przyporządkowano do Krajowej Inteligentnej Specjalizacji</w:t>
      </w:r>
      <w:r w:rsidR="00574DA2" w:rsidRPr="00C9470A">
        <w:rPr>
          <w:rFonts w:cstheme="majorBidi"/>
        </w:rPr>
        <w:t>;</w:t>
      </w:r>
    </w:p>
    <w:p w14:paraId="6305109D" w14:textId="64591A0F" w:rsidR="00A14C37" w:rsidRPr="00C9470A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nie zachodzą po</w:t>
      </w:r>
      <w:r w:rsidR="00AF6FCD" w:rsidRPr="00C9470A">
        <w:rPr>
          <w:rFonts w:cstheme="majorBidi"/>
        </w:rPr>
        <w:t>d</w:t>
      </w:r>
      <w:r w:rsidRPr="00C9470A">
        <w:rPr>
          <w:rFonts w:cstheme="majorBidi"/>
        </w:rPr>
        <w:t xml:space="preserve">stawy odrzucenia Wniosku zgodnie z ust.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_Ref52545404 \n \h </w:instrText>
      </w:r>
      <w:r w:rsidR="004E2D42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B02034">
        <w:rPr>
          <w:rFonts w:cstheme="majorBidi"/>
        </w:rPr>
        <w:fldChar w:fldCharType="begin"/>
      </w:r>
      <w:r w:rsidR="00B02034">
        <w:rPr>
          <w:rFonts w:cstheme="majorBidi"/>
        </w:rPr>
        <w:instrText xml:space="preserve"> REF _Ref69222003 \r \h </w:instrText>
      </w:r>
      <w:r w:rsidR="00B02034">
        <w:rPr>
          <w:rFonts w:cstheme="majorBidi"/>
        </w:rPr>
      </w:r>
      <w:r w:rsidR="00B02034">
        <w:rPr>
          <w:rFonts w:cstheme="majorBidi"/>
        </w:rPr>
        <w:fldChar w:fldCharType="separate"/>
      </w:r>
      <w:r w:rsidR="00B02034">
        <w:rPr>
          <w:rFonts w:cstheme="majorBidi"/>
        </w:rPr>
        <w:t>7</w:t>
      </w:r>
      <w:r w:rsidR="00B02034">
        <w:rPr>
          <w:rFonts w:cstheme="majorBidi"/>
        </w:rPr>
        <w:fldChar w:fldCharType="end"/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.</w:t>
      </w:r>
    </w:p>
    <w:p w14:paraId="7C43746B" w14:textId="27083FA0" w:rsidR="00061C21" w:rsidRPr="00C9470A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9470A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9470A">
        <w:rPr>
          <w:b/>
          <w:bCs/>
        </w:rPr>
        <w:t xml:space="preserve"> W</w:t>
      </w:r>
      <w:r w:rsidRPr="00C9470A">
        <w:rPr>
          <w:b/>
          <w:bCs/>
        </w:rPr>
        <w:t xml:space="preserve">niosku, o czym </w:t>
      </w:r>
      <w:r w:rsidR="00A43FA8" w:rsidRPr="00C9470A">
        <w:rPr>
          <w:b/>
          <w:bCs/>
        </w:rPr>
        <w:t>po</w:t>
      </w:r>
      <w:r w:rsidRPr="00C9470A">
        <w:rPr>
          <w:b/>
          <w:bCs/>
        </w:rPr>
        <w:t>informuje Wnioskodawcę</w:t>
      </w:r>
      <w:r w:rsidR="001810D4" w:rsidRPr="00C9470A">
        <w:rPr>
          <w:b/>
          <w:bCs/>
        </w:rPr>
        <w:t>.</w:t>
      </w:r>
      <w:r w:rsidR="00061C21" w:rsidRPr="00C9470A">
        <w:rPr>
          <w:b/>
          <w:bCs/>
        </w:rPr>
        <w:t xml:space="preserve"> </w:t>
      </w:r>
      <w:r w:rsidR="00061C21" w:rsidRPr="00C9470A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9470A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9470A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70826F10" w:rsidR="00ED2B6F" w:rsidRPr="00C9470A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169" w:name="_Ref52646367"/>
      <w:bookmarkStart w:id="170" w:name="_Hlk53784930"/>
      <w:r>
        <w:t xml:space="preserve">W razie stwierdzenia braków </w:t>
      </w:r>
      <w:r w:rsidR="00EA723E">
        <w:t xml:space="preserve">lub błędów </w:t>
      </w:r>
      <w:r>
        <w:t xml:space="preserve">w zakresie </w:t>
      </w:r>
      <w:r w:rsidR="005CF5CF">
        <w:t>Wymagań</w:t>
      </w:r>
      <w:r w:rsidR="00574DA2">
        <w:t xml:space="preserve"> Formalnych </w:t>
      </w:r>
      <w:r w:rsidR="38709F6B">
        <w:t xml:space="preserve">lub innych błędów  </w:t>
      </w:r>
      <w:r>
        <w:t>we Wniosku</w:t>
      </w:r>
      <w:r w:rsidR="006B35D5">
        <w:t xml:space="preserve"> lub w danym Komponencie</w:t>
      </w:r>
      <w:r>
        <w:t xml:space="preserve">, NCBR wzywa Wnioskodawcę do uzupełnienia </w:t>
      </w:r>
      <w:r w:rsidR="00EA723E">
        <w:t xml:space="preserve">lub poprawy </w:t>
      </w:r>
      <w:r w:rsidR="00317572">
        <w:t xml:space="preserve">danej części </w:t>
      </w:r>
      <w:r>
        <w:t>Wniosku</w:t>
      </w:r>
      <w:r w:rsidR="006B35D5">
        <w:t xml:space="preserve"> lub danego Komponentu</w:t>
      </w:r>
      <w:r>
        <w:t xml:space="preserve"> w terminie</w:t>
      </w:r>
      <w:r w:rsidR="00876A1E">
        <w:t xml:space="preserve"> </w:t>
      </w:r>
      <w:r w:rsidR="00746ED0">
        <w:t>wyznaczonym</w:t>
      </w:r>
      <w:r w:rsidR="00876A1E">
        <w:t xml:space="preserve"> przez NCBR i </w:t>
      </w:r>
      <w:r w:rsidR="00746ED0">
        <w:t xml:space="preserve">nie krótszym niż </w:t>
      </w:r>
      <w:r w:rsidR="00B766E6">
        <w:t xml:space="preserve">5 </w:t>
      </w:r>
      <w:r>
        <w:t>dni</w:t>
      </w:r>
      <w:r w:rsidR="00150948">
        <w:t xml:space="preserve"> </w:t>
      </w:r>
      <w:r w:rsidR="00DF1FF6">
        <w:t xml:space="preserve">kalendarzowych </w:t>
      </w:r>
      <w:r w:rsidR="00150948">
        <w:t xml:space="preserve">od dnia doręczenia wezwania do uzupełnienia braków </w:t>
      </w:r>
      <w:r w:rsidR="00477361">
        <w:t xml:space="preserve">lub poprawy błędów </w:t>
      </w:r>
      <w:r>
        <w:t xml:space="preserve">pod rygorem </w:t>
      </w:r>
      <w:r w:rsidR="003645E1">
        <w:t xml:space="preserve">odrzucenia Wniosku przez </w:t>
      </w:r>
      <w:r w:rsidR="277CAF08">
        <w:t>NCBR</w:t>
      </w:r>
      <w:r>
        <w:t>.</w:t>
      </w:r>
      <w:r w:rsidR="00B177B9">
        <w:t xml:space="preserve"> Uzupełnienie braków </w:t>
      </w:r>
      <w:r w:rsidR="00EA723E">
        <w:t xml:space="preserve">lub usunięcie błędów </w:t>
      </w:r>
      <w:r w:rsidR="00B177B9">
        <w:t xml:space="preserve">następuje w formie </w:t>
      </w:r>
      <w:r w:rsidR="00511AB3">
        <w:t xml:space="preserve">wskazanej </w:t>
      </w:r>
      <w:r w:rsidR="00430079">
        <w:t>przez Centrum</w:t>
      </w:r>
      <w:r w:rsidR="00B177B9">
        <w:t>.</w:t>
      </w:r>
      <w:r w:rsidR="002D5A1E">
        <w:t xml:space="preserve"> W przypadku bezskutecznego upływu wyznaczonego terminu, </w:t>
      </w:r>
      <w:r w:rsidR="21539AD5">
        <w:t>NCBR</w:t>
      </w:r>
      <w:r w:rsidR="004E4FAF">
        <w:t xml:space="preserve"> </w:t>
      </w:r>
      <w:r w:rsidR="003645E1">
        <w:t>odrzuca Wniosek</w:t>
      </w:r>
      <w:r w:rsidR="002D5A1E">
        <w:t>.</w:t>
      </w:r>
      <w:r w:rsidR="00317572">
        <w:t xml:space="preserve"> W uzasadnionych przypadkach </w:t>
      </w:r>
      <w:r w:rsidR="62493BD3">
        <w:t>NCBR</w:t>
      </w:r>
      <w:r w:rsidR="00317572">
        <w:t xml:space="preserve"> może indywidu</w:t>
      </w:r>
      <w:r w:rsidR="00C366AB">
        <w:t>a</w:t>
      </w:r>
      <w:r w:rsidR="00317572">
        <w:t xml:space="preserve">lnie przedłużyć termin na uzupełnienie braków . </w:t>
      </w:r>
    </w:p>
    <w:p w14:paraId="44FD4C2F" w14:textId="68E4F573" w:rsidR="00ED2B6F" w:rsidRPr="00C9470A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9470A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9470A" w:rsidRDefault="00ED2B6F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171" w:name="mip51080708"/>
      <w:bookmarkEnd w:id="171"/>
      <w:r w:rsidRPr="00C9470A">
        <w:t>Wniosek podlega odrzuceniu bez względu na ich złożenie, uzupełnienie lub poprawienie lub</w:t>
      </w:r>
      <w:bookmarkStart w:id="172" w:name="mip51080709"/>
      <w:bookmarkEnd w:id="172"/>
    </w:p>
    <w:p w14:paraId="2D362E2A" w14:textId="7237D80E" w:rsidR="00ED2B6F" w:rsidRPr="00C9470A" w:rsidRDefault="00ED2B6F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C9470A">
        <w:t>zachodzą przesłanki unieważnienia Postępowania.</w:t>
      </w:r>
    </w:p>
    <w:p w14:paraId="7E5CF0FF" w14:textId="39736C1E" w:rsidR="00ED2B6F" w:rsidRPr="00D94FA2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C9470A">
        <w:t xml:space="preserve">NCBR </w:t>
      </w:r>
      <w:r w:rsidR="601D2E86" w:rsidRPr="00C9470A">
        <w:t xml:space="preserve">na etapie Oceny Formalnej oraz na każdym innym etapie </w:t>
      </w:r>
      <w:r w:rsidR="7E4A48C7" w:rsidRPr="00C9470A">
        <w:t xml:space="preserve">oceny </w:t>
      </w:r>
      <w:r w:rsidRPr="00C9470A">
        <w:t>może wystąpić do Wnioskodawcy o złożenie wyjaśnień, w terminie nie krótszym niż 5 dni</w:t>
      </w:r>
      <w:r w:rsidR="003A6BC1" w:rsidRPr="00C9470A">
        <w:t xml:space="preserve"> kalendarzowych</w:t>
      </w:r>
      <w:r w:rsidR="003645E1" w:rsidRPr="00C9470A">
        <w:t xml:space="preserve"> (zdanie drugie stosuje się odpowiednio).</w:t>
      </w:r>
      <w:r w:rsidR="005F6C28" w:rsidRPr="00C9470A">
        <w:t xml:space="preserve"> </w:t>
      </w:r>
      <w:r w:rsidR="00FE476A" w:rsidRPr="00C9470A">
        <w:t xml:space="preserve">W przypadku niedokonania wyjaśnienia </w:t>
      </w:r>
      <w:r w:rsidR="00465053" w:rsidRPr="00C9470A">
        <w:t xml:space="preserve">w terminie </w:t>
      </w:r>
      <w:r w:rsidR="00FE476A" w:rsidRPr="00C9470A">
        <w:t>ocenie będzie podlegał Wniosek</w:t>
      </w:r>
      <w:r w:rsidR="006B35D5" w:rsidRPr="00C9470A">
        <w:t xml:space="preserve"> </w:t>
      </w:r>
      <w:r w:rsidR="006B35D5">
        <w:t>lub dany Komponent</w:t>
      </w:r>
      <w:r w:rsidR="00FE476A">
        <w:t xml:space="preserve"> </w:t>
      </w:r>
      <w:r w:rsidR="00FE476A" w:rsidRPr="00C9470A">
        <w:t xml:space="preserve">jak w treści złożonej pierwotnie przez Wnioskodawcę. </w:t>
      </w:r>
      <w:r w:rsidR="00DE3579" w:rsidRPr="00C9470A">
        <w:t xml:space="preserve">NCBR może wystąpić o uzupełnienie braków formalnych </w:t>
      </w:r>
      <w:r w:rsidR="48DF6C3A" w:rsidRPr="00C9470A">
        <w:t>lub wyjaśnie</w:t>
      </w:r>
      <w:r w:rsidR="006A5228" w:rsidRPr="00C9470A">
        <w:t>ń</w:t>
      </w:r>
      <w:r w:rsidR="48DF6C3A" w:rsidRPr="00C9470A">
        <w:t xml:space="preserve"> </w:t>
      </w:r>
      <w:r w:rsidR="00DE3579" w:rsidRPr="00C9470A">
        <w:t>więcej niż raz.</w:t>
      </w:r>
      <w:bookmarkEnd w:id="169"/>
      <w:r w:rsidR="00423782" w:rsidRPr="00C9470A">
        <w:t xml:space="preserve"> </w:t>
      </w:r>
      <w:r w:rsidR="00D34D72" w:rsidRPr="00C9470A">
        <w:t>W celu usunięcia wątpliwości NCBR wskazuje, że</w:t>
      </w:r>
      <w:r w:rsidR="00423782" w:rsidRPr="00C9470A">
        <w:t xml:space="preserve"> może w szczególności wystąpić o uzupełnienie brak</w:t>
      </w:r>
      <w:r w:rsidR="00693F8A" w:rsidRPr="00C9470A">
        <w:t>ów</w:t>
      </w:r>
      <w:r w:rsidR="00423782" w:rsidRPr="00C9470A">
        <w:t xml:space="preserve"> formalnych Wniosku w przedmiocie uzasadnienia tajemnicy przedsiębiorstwa wskazanej w Rozdziale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_Ref52630162 \n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718D4" w:rsidRPr="23D532F9">
        <w:rPr>
          <w:rFonts w:cstheme="majorBidi"/>
        </w:rPr>
        <w:t>IV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pkt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_Ref509210067 \r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718D4" w:rsidRPr="23D532F9">
        <w:rPr>
          <w:rFonts w:cstheme="majorBidi"/>
        </w:rPr>
        <w:t>4.2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ust. 1</w:t>
      </w:r>
      <w:r w:rsidR="00242E0B" w:rsidRPr="23D532F9">
        <w:rPr>
          <w:rFonts w:cstheme="majorBidi"/>
        </w:rPr>
        <w:t>0</w:t>
      </w:r>
      <w:r w:rsidR="00423782" w:rsidRPr="23D532F9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23D532F9">
        <w:rPr>
          <w:rFonts w:cstheme="majorBidi"/>
        </w:rPr>
        <w:t xml:space="preserve">doprowadzenia do </w:t>
      </w:r>
      <w:r w:rsidR="00423782" w:rsidRPr="23D532F9">
        <w:rPr>
          <w:rFonts w:cstheme="majorBidi"/>
        </w:rPr>
        <w:t>ich zgodności z wymogami Regulaminu.</w:t>
      </w:r>
      <w:bookmarkStart w:id="173" w:name="_Ref52545404"/>
      <w:bookmarkEnd w:id="170"/>
    </w:p>
    <w:p w14:paraId="0502BCF5" w14:textId="5474862A" w:rsidR="00415F65" w:rsidRPr="00C9470A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174" w:name="_Ref69222003"/>
      <w:r>
        <w:t xml:space="preserve">NCBR odrzuca Wniosek </w:t>
      </w:r>
      <w:r w:rsidR="00A96B04">
        <w:t>w ramach oceny formalnej Wniosków</w:t>
      </w:r>
      <w:r>
        <w:t>, jeżeli:</w:t>
      </w:r>
      <w:bookmarkEnd w:id="174"/>
      <w:r>
        <w:t xml:space="preserve"> </w:t>
      </w:r>
      <w:bookmarkEnd w:id="173"/>
    </w:p>
    <w:p w14:paraId="5517C70A" w14:textId="3F1DC4AA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treść Wniosku</w:t>
      </w:r>
      <w:r w:rsidR="006B35D5" w:rsidRPr="00C9470A">
        <w:t xml:space="preserve"> lub Komponentu</w:t>
      </w:r>
      <w:r w:rsidRPr="00C9470A">
        <w:t xml:space="preserve"> nie odpowiada </w:t>
      </w:r>
      <w:r w:rsidR="1D190E2A" w:rsidRPr="00C9470A">
        <w:t>Wymaganiom</w:t>
      </w:r>
      <w:r w:rsidRPr="00C9470A">
        <w:t xml:space="preserve"> wynikającym z treści Regulaminu lub jego </w:t>
      </w:r>
      <w:r w:rsidR="00A65A55" w:rsidRPr="00C9470A">
        <w:t>Załączni</w:t>
      </w:r>
      <w:r w:rsidRPr="00C9470A">
        <w:t xml:space="preserve">ków; </w:t>
      </w:r>
    </w:p>
    <w:p w14:paraId="66BA0C48" w14:textId="2F133420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proponowane przez Wnioskodawcę wynagrodzenie przekracza limit określony w</w:t>
      </w:r>
      <w:r w:rsidR="001801A7" w:rsidRPr="00C9470A">
        <w:t xml:space="preserve"> Rozdziale </w:t>
      </w:r>
      <w:r w:rsidR="001801A7" w:rsidRPr="00C9470A">
        <w:fldChar w:fldCharType="begin"/>
      </w:r>
      <w:r w:rsidR="001801A7" w:rsidRPr="00C9470A">
        <w:instrText xml:space="preserve"> REF _Ref52646295 \n \h </w:instrText>
      </w:r>
      <w:r w:rsidR="004E2D42" w:rsidRPr="00C9470A">
        <w:instrText xml:space="preserve"> \* MERGEFORMAT </w:instrText>
      </w:r>
      <w:r w:rsidR="001801A7" w:rsidRPr="00C9470A">
        <w:fldChar w:fldCharType="separate"/>
      </w:r>
      <w:r w:rsidR="003718D4" w:rsidRPr="00C9470A">
        <w:t>X</w:t>
      </w:r>
      <w:r w:rsidR="001801A7" w:rsidRPr="00C9470A">
        <w:fldChar w:fldCharType="end"/>
      </w:r>
      <w:r w:rsidRPr="00C9470A">
        <w:t>;</w:t>
      </w:r>
    </w:p>
    <w:p w14:paraId="0A7620D1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jego złożenie stanowi czyn nieuczciwej konkurencji w rozumieniu przepisów o zwalczaniu nieuczciwej konkurencji; </w:t>
      </w:r>
    </w:p>
    <w:p w14:paraId="70D5B2A9" w14:textId="0EC36F64" w:rsidR="00415F65" w:rsidRPr="00C9470A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proponowane przez Wnioskodawcę wynagrodzenie </w:t>
      </w:r>
      <w:r w:rsidR="009B3BAB" w:rsidRPr="00C9470A">
        <w:t xml:space="preserve">jest </w:t>
      </w:r>
      <w:r w:rsidR="00415F65" w:rsidRPr="00C9470A">
        <w:t>rażąco niskie w stosunku do przedmiotu Przedsięwzięcia;</w:t>
      </w:r>
    </w:p>
    <w:p w14:paraId="5133FB33" w14:textId="7A9518E8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zawiera błędy w obliczeniu wynagrodzenia, które nie podlegają usunięciu jako oczywist</w:t>
      </w:r>
      <w:r w:rsidR="1095F300" w:rsidRPr="00C9470A">
        <w:t>a</w:t>
      </w:r>
      <w:r w:rsidRPr="00C9470A">
        <w:t xml:space="preserve"> omyłk</w:t>
      </w:r>
      <w:r w:rsidR="37CB5536" w:rsidRPr="00C9470A">
        <w:t>a</w:t>
      </w:r>
      <w:r w:rsidRPr="00C9470A">
        <w:t>;</w:t>
      </w:r>
    </w:p>
    <w:p w14:paraId="5238AC77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został złożony przez Wnioskodawcę wykluczonego z udziału w Postępowaniu;</w:t>
      </w:r>
    </w:p>
    <w:p w14:paraId="633D425F" w14:textId="1216D104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Wnioskodawca nie uzupełni braków formalnych zgodnie z Rozdziałem </w:t>
      </w:r>
      <w:r w:rsidRPr="00C9470A">
        <w:fldChar w:fldCharType="begin"/>
      </w:r>
      <w:r w:rsidRPr="00C9470A">
        <w:instrText xml:space="preserve"> REF _Ref52633642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VI</w:t>
      </w:r>
      <w:r w:rsidRPr="00C9470A">
        <w:fldChar w:fldCharType="end"/>
      </w:r>
      <w:r w:rsidR="001801A7" w:rsidRPr="00C9470A">
        <w:t xml:space="preserve">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525C19" w:rsidRPr="00C9470A">
        <w:t xml:space="preserve"> </w:t>
      </w:r>
      <w:r w:rsidR="001801A7" w:rsidRPr="00C9470A">
        <w:t xml:space="preserve">ust. </w:t>
      </w:r>
      <w:r w:rsidRPr="00C9470A">
        <w:fldChar w:fldCharType="begin"/>
      </w:r>
      <w:r w:rsidRPr="00C9470A">
        <w:instrText xml:space="preserve"> REF _Ref52646367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4</w:t>
      </w:r>
      <w:r w:rsidRPr="00C9470A">
        <w:fldChar w:fldCharType="end"/>
      </w:r>
      <w:r w:rsidRPr="00C9470A">
        <w:t xml:space="preserve">; </w:t>
      </w:r>
    </w:p>
    <w:p w14:paraId="40281AFE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jest niezgodny z obowiązującymi przepisami lub nieważny na podstawie odrębnych przepisów</w:t>
      </w:r>
      <w:r w:rsidR="1F4A7B81" w:rsidRPr="00C9470A">
        <w:t>;</w:t>
      </w:r>
    </w:p>
    <w:p w14:paraId="5DA04C00" w14:textId="6D1A95B7" w:rsidR="00415F65" w:rsidRPr="00C9470A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zawiera nieracjonalne, w rozumieniu ust. </w:t>
      </w:r>
      <w:r w:rsidR="002E6577">
        <w:t>10</w:t>
      </w:r>
      <w:r w:rsidRPr="00C9470A">
        <w:t>, parametry dotyczące części lub całości Wymagań Konkursowych lub Wymagań Jakościowych</w:t>
      </w:r>
      <w:r w:rsidR="00415F65" w:rsidRPr="00C9470A">
        <w:t>.</w:t>
      </w:r>
    </w:p>
    <w:p w14:paraId="14E68DCC" w14:textId="265E4A71" w:rsidR="00E456F4" w:rsidRPr="00C9470A" w:rsidRDefault="00E456F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>
        <w:t xml:space="preserve">Jeśli </w:t>
      </w:r>
      <w:r w:rsidR="00465053">
        <w:t xml:space="preserve">Wnioskodawca złożył Wniosek w </w:t>
      </w:r>
      <w:r w:rsidR="002E6577">
        <w:t>zakresie zarówno Komponentu Procesowego i Komponentu Technologicznego, Rozwiązanie podlega łącznej ocenie w zakresie obu Komponentów.</w:t>
      </w:r>
      <w:r>
        <w:t xml:space="preserve"> </w:t>
      </w:r>
    </w:p>
    <w:p w14:paraId="2DA5F2A4" w14:textId="56EBA4DC" w:rsidR="00F36726" w:rsidRPr="00C9470A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175" w:name="_Hlk53784995"/>
      <w:r>
        <w:t xml:space="preserve">NCBR przed odrzuceniem Wniosku w przypadkach określonych w ust. </w:t>
      </w:r>
      <w:r w:rsidR="0028371E">
        <w:t xml:space="preserve">7 </w:t>
      </w:r>
      <w:r>
        <w:t>pkt 1), 3)-4) oraz 8)-</w:t>
      </w:r>
      <w:r w:rsidR="00527FE3">
        <w:t>10</w:t>
      </w:r>
      <w:r>
        <w:t>) może zażądać od Wykonawcy wyjaśnień celem weryfikacji wskazanych okoliczności.</w:t>
      </w:r>
      <w:r w:rsidR="004E2D42">
        <w:t xml:space="preserve"> </w:t>
      </w:r>
      <w:bookmarkStart w:id="176" w:name="_Hlk57334280"/>
      <w:r w:rsidR="004E2D42">
        <w:t xml:space="preserve">W przypadku wskazanym w ust. </w:t>
      </w:r>
      <w:r w:rsidR="00737754">
        <w:t xml:space="preserve">7 </w:t>
      </w:r>
      <w:r w:rsidR="004E2D42">
        <w:t>pkt 4), jeżeli zaoferowana cena lub koszt</w:t>
      </w:r>
      <w:r w:rsidR="00C94DB3">
        <w:t xml:space="preserve"> poszczególnego Komponentu</w:t>
      </w:r>
      <w:r w:rsidR="004E2D42">
        <w:t>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176"/>
      <w:r w:rsidR="001315AB">
        <w:t xml:space="preserve"> W przypadku wskazanym w ust. </w:t>
      </w:r>
      <w:r w:rsidR="00737754">
        <w:t xml:space="preserve">7 </w:t>
      </w:r>
      <w:r w:rsidR="001315AB">
        <w:t xml:space="preserve">pkt 10), jeżeli dane parametry wydają się nieracjonalne w rozumieniu ust. 8, NCBR może zwrócić się </w:t>
      </w:r>
      <w:r w:rsidR="00DD54EE">
        <w:t xml:space="preserve">do Wnioskodawcy </w:t>
      </w:r>
      <w:r w:rsidR="001315AB">
        <w:t xml:space="preserve">o udzielenie wyjaśnień, w tym przyjętych założeń lub wyliczeń dotyczących danego parametru Wymagania Konkursowego lub Wymagania </w:t>
      </w:r>
      <w:r w:rsidR="001315AB" w:rsidRPr="23D532F9">
        <w:rPr>
          <w:color w:val="000000" w:themeColor="text1"/>
        </w:rPr>
        <w:t>Jakościowego.</w:t>
      </w:r>
    </w:p>
    <w:p w14:paraId="48FA4A52" w14:textId="6C73B31E" w:rsidR="12A7571A" w:rsidRPr="00C9470A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23D532F9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C9470A">
        <w:rPr>
          <w:color w:val="000000" w:themeColor="text1"/>
        </w:rPr>
        <w:t>K</w:t>
      </w:r>
      <w:r w:rsidRPr="00C9470A">
        <w:rPr>
          <w:color w:val="000000" w:themeColor="text1"/>
        </w:rPr>
        <w:t>ryterium przez pozostałych Wnioskodawców</w:t>
      </w:r>
      <w:r w:rsidR="000659DC" w:rsidRPr="00C9470A">
        <w:rPr>
          <w:color w:val="000000" w:themeColor="text1"/>
        </w:rPr>
        <w:t xml:space="preserve">, którzy uzyskali punkty w tym </w:t>
      </w:r>
      <w:r w:rsidR="16FF7985" w:rsidRPr="00C9470A">
        <w:rPr>
          <w:color w:val="000000" w:themeColor="text1"/>
        </w:rPr>
        <w:t>K</w:t>
      </w:r>
      <w:r w:rsidR="000659DC" w:rsidRPr="00C9470A">
        <w:rPr>
          <w:color w:val="000000" w:themeColor="text1"/>
        </w:rPr>
        <w:t>ryterium</w:t>
      </w:r>
      <w:r w:rsidRPr="00C9470A">
        <w:rPr>
          <w:color w:val="000000" w:themeColor="text1"/>
        </w:rPr>
        <w:t xml:space="preserve">, oraz </w:t>
      </w:r>
    </w:p>
    <w:p w14:paraId="05C95CB3" w14:textId="39EA772E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9470A">
        <w:rPr>
          <w:color w:val="000000" w:themeColor="text1"/>
        </w:rPr>
        <w:t>e</w:t>
      </w:r>
      <w:r w:rsidRPr="00C9470A">
        <w:rPr>
          <w:color w:val="000000" w:themeColor="text1"/>
        </w:rPr>
        <w:t xml:space="preserve"> z zasadami konkurencji, oraz</w:t>
      </w:r>
    </w:p>
    <w:p w14:paraId="1709912C" w14:textId="2E54C62A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C9470A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66D9EAB9" w:rsidR="008D3204" w:rsidRPr="00C9470A" w:rsidRDefault="0009424E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23D532F9">
        <w:rPr>
          <w:color w:val="000000" w:themeColor="text1"/>
        </w:rPr>
        <w:t xml:space="preserve">Względem </w:t>
      </w:r>
      <w:r w:rsidR="003645E1" w:rsidRPr="23D532F9">
        <w:rPr>
          <w:color w:val="000000" w:themeColor="text1"/>
        </w:rPr>
        <w:t xml:space="preserve">rozstrzygnięcia </w:t>
      </w:r>
      <w:r w:rsidR="392B0C2C" w:rsidRPr="23D532F9">
        <w:rPr>
          <w:color w:val="000000" w:themeColor="text1"/>
        </w:rPr>
        <w:t>NCBR</w:t>
      </w:r>
      <w:r w:rsidR="00FD7E22" w:rsidRPr="23D532F9">
        <w:rPr>
          <w:color w:val="000000" w:themeColor="text1"/>
        </w:rPr>
        <w:t xml:space="preserve"> </w:t>
      </w:r>
      <w:r w:rsidR="0004269C" w:rsidRPr="23D532F9">
        <w:rPr>
          <w:color w:val="000000" w:themeColor="text1"/>
        </w:rPr>
        <w:t xml:space="preserve">o </w:t>
      </w:r>
      <w:r w:rsidR="003645E1" w:rsidRPr="23D532F9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718D4">
        <w:t>VIII</w:t>
      </w:r>
      <w:r>
        <w:fldChar w:fldCharType="end"/>
      </w:r>
      <w:r w:rsidR="000524A3">
        <w:t xml:space="preserve">. </w:t>
      </w:r>
      <w:bookmarkEnd w:id="175"/>
    </w:p>
    <w:p w14:paraId="0E7814F9" w14:textId="7D1E3A74" w:rsidR="00574DA2" w:rsidRPr="00C9470A" w:rsidRDefault="00574DA2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77" w:name="_Ref52560059"/>
      <w:bookmarkStart w:id="178" w:name="_Ref54726951"/>
      <w:bookmarkStart w:id="179" w:name="_Toc53762105"/>
      <w:bookmarkStart w:id="180" w:name="_Toc67954935"/>
      <w:bookmarkStart w:id="181" w:name="_Hlk53785069"/>
      <w:bookmarkStart w:id="182" w:name="_Ref509217582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005CF5CF" w:rsidRPr="00C9470A">
        <w:rPr>
          <w:rFonts w:asciiTheme="minorHAnsi" w:hAnsiTheme="minorHAnsi"/>
          <w:b/>
          <w:bCs/>
          <w:color w:val="C00000"/>
          <w:sz w:val="24"/>
          <w:szCs w:val="24"/>
        </w:rPr>
        <w:t>Wymagań</w:t>
      </w:r>
      <w:r w:rsidR="00D44B54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C262AB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Obligatoryjnych </w:t>
      </w:r>
      <w:r w:rsidR="00FD7E22" w:rsidRPr="00C9470A">
        <w:rPr>
          <w:rFonts w:asciiTheme="minorHAnsi" w:hAnsiTheme="minorHAnsi"/>
          <w:b/>
          <w:bCs/>
          <w:color w:val="C00000"/>
          <w:sz w:val="24"/>
          <w:szCs w:val="24"/>
        </w:rPr>
        <w:t>i ewentualna ocena Planu Komercjalizacji</w:t>
      </w:r>
      <w:bookmarkEnd w:id="177"/>
      <w:bookmarkEnd w:id="178"/>
      <w:bookmarkEnd w:id="179"/>
      <w:bookmarkEnd w:id="180"/>
    </w:p>
    <w:p w14:paraId="518002F0" w14:textId="247BB0DA" w:rsidR="00574DA2" w:rsidRPr="00C9470A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183" w:name="_Hlk53785101"/>
      <w:bookmarkEnd w:id="181"/>
      <w:r w:rsidRPr="00C9470A">
        <w:t xml:space="preserve">Zespół Oceniający </w:t>
      </w:r>
      <w:r w:rsidR="00C262AB" w:rsidRPr="00C9470A">
        <w:t xml:space="preserve">przeprowadza </w:t>
      </w:r>
      <w:r w:rsidR="007F4DB2" w:rsidRPr="00C9470A">
        <w:t>weryfikację</w:t>
      </w:r>
      <w:r w:rsidR="00C262AB" w:rsidRPr="00C9470A">
        <w:t xml:space="preserve"> czy Rozwiązanie w kształcie proponowanym w</w:t>
      </w:r>
      <w:r w:rsidR="005040B2" w:rsidRPr="00C9470A">
        <w:t>e Wniosku</w:t>
      </w:r>
      <w:r w:rsidR="00C262AB" w:rsidRPr="00C9470A">
        <w:t xml:space="preserve"> </w:t>
      </w:r>
      <w:r w:rsidR="00465053" w:rsidRPr="00C9470A">
        <w:t xml:space="preserve">spełnia </w:t>
      </w:r>
      <w:r w:rsidR="00C262AB" w:rsidRPr="00C9470A">
        <w:t xml:space="preserve">wszystkie </w:t>
      </w:r>
      <w:r w:rsidR="6FA4B80B" w:rsidRPr="00C9470A">
        <w:t>Wymagania</w:t>
      </w:r>
      <w:r w:rsidR="00D44B54" w:rsidRPr="00C9470A">
        <w:t xml:space="preserve"> </w:t>
      </w:r>
      <w:r w:rsidR="00C262AB" w:rsidRPr="00C9470A">
        <w:t>Obligatoryjne</w:t>
      </w:r>
      <w:r w:rsidR="00C66D02" w:rsidRPr="00C9470A">
        <w:t xml:space="preserve"> oraz czy </w:t>
      </w:r>
      <w:r w:rsidR="008E318B">
        <w:t>System Demonstracyjny</w:t>
      </w:r>
      <w:r w:rsidR="00C66D02" w:rsidRPr="00C9470A">
        <w:t xml:space="preserve"> spełnia Wymagania określone w Załączniku nr 2 do Regulaminu</w:t>
      </w:r>
      <w:r w:rsidR="00B30CFE" w:rsidRPr="00C9470A">
        <w:t>.</w:t>
      </w:r>
    </w:p>
    <w:bookmarkEnd w:id="183"/>
    <w:p w14:paraId="059DF0E4" w14:textId="2F22F647" w:rsidR="00C262AB" w:rsidRPr="00C9470A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>Jeśli ocena</w:t>
      </w:r>
      <w:r w:rsidR="00C262AB" w:rsidRPr="00C9470A">
        <w:t xml:space="preserve"> </w:t>
      </w:r>
      <w:r w:rsidR="005040B2" w:rsidRPr="00C9470A">
        <w:t>Wniosku</w:t>
      </w:r>
      <w:r w:rsidR="00C262AB" w:rsidRPr="00C9470A">
        <w:t>:</w:t>
      </w:r>
    </w:p>
    <w:p w14:paraId="052A8D4C" w14:textId="503A16BA" w:rsidR="00A55330" w:rsidRPr="00C9470A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potwierdza spełnianie przez przyszłe Rozwiązanie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291F1D" w:rsidRPr="00C9470A">
        <w:t xml:space="preserve"> oraz spełnianie przez </w:t>
      </w:r>
      <w:r w:rsidR="006479C2">
        <w:t xml:space="preserve">System Demonstracyjny </w:t>
      </w:r>
      <w:r w:rsidR="00291F1D" w:rsidRPr="00C9470A">
        <w:t>Wymagań określonych w Załączniku nr 2 do Regulaminu</w:t>
      </w:r>
      <w:r w:rsidRPr="00C9470A">
        <w:t xml:space="preserve">, to Wniosek jest </w:t>
      </w:r>
      <w:r w:rsidR="005040B2" w:rsidRPr="00C9470A">
        <w:t xml:space="preserve">poddawany pozostałym </w:t>
      </w:r>
      <w:r w:rsidR="3945AF5F" w:rsidRPr="00C9470A">
        <w:t>K</w:t>
      </w:r>
      <w:r w:rsidR="005040B2" w:rsidRPr="00C9470A">
        <w:t>ryteriom oceny</w:t>
      </w:r>
      <w:r w:rsidRPr="00C9470A">
        <w:t>,</w:t>
      </w:r>
    </w:p>
    <w:p w14:paraId="463F127F" w14:textId="0CA74997" w:rsidR="00C262AB" w:rsidRPr="00C9470A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wskazuje, że przyszłe Rozwiązanie nie spełnia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FD7E22" w:rsidRPr="00C9470A">
        <w:t xml:space="preserve"> lub</w:t>
      </w:r>
      <w:r w:rsidR="002C4864" w:rsidRPr="00C9470A">
        <w:t xml:space="preserve"> </w:t>
      </w:r>
      <w:r w:rsidR="006479C2">
        <w:t>proponowany System Demonstracyjny</w:t>
      </w:r>
      <w:r w:rsidR="00A87A57" w:rsidRPr="00C9470A" w:rsidDel="006479C2">
        <w:t xml:space="preserve"> </w:t>
      </w:r>
      <w:r w:rsidR="00A87A57" w:rsidRPr="00C9470A">
        <w:t>nie spełnia Wymagań określonych w Załączniku nr 2,</w:t>
      </w:r>
      <w:r w:rsidRPr="00C9470A">
        <w:t xml:space="preserve"> to Wniosek </w:t>
      </w:r>
      <w:r w:rsidR="000677C2" w:rsidRPr="00C9470A">
        <w:t>podlega odrzuceniu</w:t>
      </w:r>
      <w:r w:rsidRPr="00C9470A">
        <w:t>.</w:t>
      </w:r>
    </w:p>
    <w:p w14:paraId="24027833" w14:textId="13A4CC97" w:rsidR="00EC19F8" w:rsidRPr="00C9470A" w:rsidRDefault="00C66D02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 xml:space="preserve"> W ramach oceny Wniosku NCBR jest uprawniony do weryfikacji zgodności </w:t>
      </w:r>
      <w:r w:rsidR="008E318B">
        <w:t>Systemu Demonstracyjnego</w:t>
      </w:r>
      <w:r w:rsidRPr="00C9470A">
        <w:t xml:space="preserve"> z Załącznikiem nr 2, w ramach wizji lokalnej.</w:t>
      </w:r>
    </w:p>
    <w:p w14:paraId="571E8FEE" w14:textId="29206311" w:rsidR="2531EFDC" w:rsidRPr="00C9470A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39A7861B">
        <w:rPr>
          <w:rFonts w:ascii="Calibri" w:eastAsia="Calibri" w:hAnsi="Calibri" w:cs="Calibri"/>
          <w:color w:val="000000" w:themeColor="text1"/>
        </w:rPr>
        <w:t>W przypadku zgłoszenia przez Wykonawcę Wariantu B</w:t>
      </w:r>
      <w:r w:rsidR="002E6577" w:rsidRPr="39A7861B">
        <w:rPr>
          <w:rFonts w:ascii="Calibri" w:eastAsia="Calibri" w:hAnsi="Calibri" w:cs="Calibri"/>
          <w:color w:val="000000" w:themeColor="text1"/>
        </w:rPr>
        <w:t xml:space="preserve"> w zakresie Komponentu Technologicznego</w:t>
      </w:r>
      <w:r w:rsidRPr="39A7861B">
        <w:rPr>
          <w:rFonts w:ascii="Calibri" w:eastAsia="Calibri" w:hAnsi="Calibri" w:cs="Calibri"/>
          <w:color w:val="000000" w:themeColor="text1"/>
        </w:rPr>
        <w:t>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39A7861B">
        <w:rPr>
          <w:rFonts w:ascii="Calibri" w:eastAsia="Calibri" w:hAnsi="Calibri" w:cs="Calibri"/>
          <w:color w:val="000000" w:themeColor="text1"/>
        </w:rPr>
        <w:t>,</w:t>
      </w:r>
      <w:r w:rsidRPr="39A7861B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39A7861B">
        <w:rPr>
          <w:rFonts w:ascii="Calibri" w:eastAsia="Calibri" w:hAnsi="Calibri" w:cs="Calibri"/>
          <w:color w:val="000000" w:themeColor="text1"/>
        </w:rPr>
        <w:t>5</w:t>
      </w:r>
      <w:r w:rsidRPr="39A7861B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39A7861B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39A7861B">
        <w:rPr>
          <w:rFonts w:ascii="Calibri" w:eastAsia="Calibri" w:hAnsi="Calibri" w:cs="Calibri"/>
          <w:color w:val="000000" w:themeColor="text1"/>
        </w:rPr>
        <w:t>.</w:t>
      </w:r>
    </w:p>
    <w:p w14:paraId="418A879B" w14:textId="3DA85F5A" w:rsidR="0091676B" w:rsidRPr="000376CF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184" w:name="_Hlk53669778"/>
      <w:r>
        <w:t xml:space="preserve">Względem rozstrzygnięcia </w:t>
      </w:r>
      <w:r w:rsidR="3F91A290">
        <w:t>NCBR</w:t>
      </w:r>
      <w:r>
        <w:t xml:space="preserve"> o odrzuceniu Wniosku Wnioskodawca może zgłosić uwagi zgodnie z </w:t>
      </w:r>
      <w:r w:rsidR="00A65A55">
        <w:t>Rozdział</w:t>
      </w:r>
      <w:r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718D4">
        <w:t>VIII</w:t>
      </w:r>
      <w:r>
        <w:fldChar w:fldCharType="end"/>
      </w:r>
      <w:r>
        <w:t xml:space="preserve">. </w:t>
      </w:r>
      <w:bookmarkEnd w:id="184"/>
    </w:p>
    <w:p w14:paraId="7F5ECD2B" w14:textId="6E74118A" w:rsidR="009236DB" w:rsidRDefault="009236DB" w:rsidP="009236DB">
      <w:pPr>
        <w:pStyle w:val="Akapitzlist"/>
        <w:numPr>
          <w:ilvl w:val="3"/>
          <w:numId w:val="24"/>
        </w:numPr>
        <w:ind w:left="567"/>
        <w:jc w:val="both"/>
        <w:rPr>
          <w:rFonts w:eastAsiaTheme="minorEastAsia"/>
        </w:rPr>
      </w:pPr>
      <w:r w:rsidRPr="009236DB">
        <w:rPr>
          <w:rFonts w:eastAsiaTheme="minorEastAsia"/>
        </w:rPr>
        <w:t>Wymaganie Obligatoryjne nr 35 jest badane przez Centrum w oparciu o Harmonogram Rzeczowo-Finansowy przedstawiony przez Wnioskodawcę. W przypadku jeśli Centrum powzięło wątpliwość co do tego, czy wartość nowych instalacji i urządzeń dodanych do Systemu Demonstracyjnego w celu stworzenia Demonstratora odpowiada warunkom rynkowym, może, po ewentualnym wystąpieniu do Wnioskodawcy o wyjaśnienia, wykonać własną ocenę wartości takich instalacji i urządzeń. Centrum może to zrobić w szczególności, jeśli z Wniosku wynika zbyt niska, w normalnych uwarunkowaniach rynkowych, wartość takich instalacji i urządzeń, względem ich liczby, wydajności lub innych parametrów wpływających na ogólny wynik Rozwiązania w zakresie dotyczącym Wymagań Konkursowych. W przypadku jeśli wskazana wartość instalacji i urządzeń, o których mowa w zdaniu drugim, nie odpowiada wartości rynkowej, Centrum może:</w:t>
      </w:r>
    </w:p>
    <w:p w14:paraId="227A4F40" w14:textId="77777777" w:rsidR="009236DB" w:rsidRDefault="009236DB" w:rsidP="009236DB">
      <w:pPr>
        <w:pStyle w:val="Akapitzlist"/>
        <w:numPr>
          <w:ilvl w:val="4"/>
          <w:numId w:val="24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 xml:space="preserve">jeśli możliwe jest w oparciu o powszechnie dostępne dane i wiedzę ustalenie, w jakim stopniu nadmiarowe instalacje lub urządzenia wpływają na parametry brane pod uwagę na potrzebę Wymagań Konkursowych – obniżyć wskazane parametry o proporcję odpowiadającą takim nadmiarowym instalacjom lub urządzeniom względem całego Rozwiązania, </w:t>
      </w:r>
    </w:p>
    <w:p w14:paraId="75D1D4E3" w14:textId="718550D1" w:rsidR="009236DB" w:rsidRPr="009236DB" w:rsidRDefault="009236DB" w:rsidP="009236DB">
      <w:pPr>
        <w:pStyle w:val="Akapitzlist"/>
        <w:numPr>
          <w:ilvl w:val="4"/>
          <w:numId w:val="24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>w innych przypadkach – odrzucić Wniosek z powodu niespełniania wskazanego Wymagania Obligatoryjnego.</w:t>
      </w:r>
    </w:p>
    <w:p w14:paraId="5B83E282" w14:textId="6CE8EA84" w:rsidR="00CA056E" w:rsidRPr="00C9470A" w:rsidRDefault="000D2A5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85" w:name="_Ref52647539"/>
      <w:bookmarkStart w:id="186" w:name="_Ref52647540"/>
      <w:bookmarkStart w:id="187" w:name="_Toc53762106"/>
      <w:bookmarkStart w:id="188" w:name="_Toc67954936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00BB37CD" w:rsidRPr="00C9470A">
        <w:rPr>
          <w:rFonts w:asciiTheme="minorHAnsi" w:hAnsiTheme="minorHAnsi"/>
          <w:b/>
          <w:bCs/>
          <w:color w:val="C00000"/>
          <w:sz w:val="24"/>
          <w:szCs w:val="24"/>
        </w:rPr>
        <w:t>m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erytoryczna</w:t>
      </w:r>
      <w:r w:rsidR="00A130F3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Wniosków</w:t>
      </w:r>
      <w:bookmarkEnd w:id="182"/>
      <w:bookmarkEnd w:id="185"/>
      <w:bookmarkEnd w:id="186"/>
      <w:bookmarkEnd w:id="187"/>
      <w:bookmarkEnd w:id="188"/>
    </w:p>
    <w:p w14:paraId="6D9579A1" w14:textId="0B8A6ABC" w:rsidR="003E7E3E" w:rsidRPr="00C9470A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189" w:name="_Hlk512532224"/>
      <w:r w:rsidRPr="00C9470A">
        <w:t>NCBR w trakcie całego Postępowania może wyznaczać innych niż Zespół Oceniający biegłych (ekspertów) lub instytucje posiadające odpowiednie przygotowanie specjalistyczne, do zasięgania ich opinii</w:t>
      </w:r>
      <w:bookmarkEnd w:id="189"/>
      <w:r w:rsidRPr="00C9470A">
        <w:t>.</w:t>
      </w:r>
    </w:p>
    <w:p w14:paraId="081F4696" w14:textId="03C877A1" w:rsidR="0A636CA0" w:rsidRPr="00C9470A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190" w:name="_Ref509229539"/>
      <w:bookmarkStart w:id="191" w:name="_Ref52562003"/>
      <w:bookmarkStart w:id="192" w:name="_Hlk53785407"/>
      <w:r w:rsidRPr="00C9470A">
        <w:t xml:space="preserve">Ocena </w:t>
      </w:r>
      <w:r w:rsidR="00BB37CD" w:rsidRPr="00C9470A">
        <w:t>m</w:t>
      </w:r>
      <w:r w:rsidRPr="00C9470A">
        <w:t xml:space="preserve">erytoryczna jest dokonywana </w:t>
      </w:r>
      <w:r w:rsidR="003645E1" w:rsidRPr="00C9470A">
        <w:t>przez Zespół Oceniający na podstawie informacji zawartych we Wniosku</w:t>
      </w:r>
      <w:r w:rsidR="00FD7E22" w:rsidRPr="00C9470A">
        <w:t xml:space="preserve">, z uwzględnieniem </w:t>
      </w:r>
      <w:r w:rsidR="005CF5CF" w:rsidRPr="00C9470A">
        <w:t>Wymagań</w:t>
      </w:r>
      <w:r w:rsidR="009A26C0" w:rsidRPr="00C9470A">
        <w:t>:</w:t>
      </w:r>
      <w:r w:rsidR="00FD7E22" w:rsidRPr="00C9470A">
        <w:t xml:space="preserve"> </w:t>
      </w:r>
      <w:r w:rsidR="009A26C0" w:rsidRPr="00C9470A">
        <w:t>Konkursowych</w:t>
      </w:r>
      <w:r w:rsidR="00A12C19">
        <w:t xml:space="preserve"> i</w:t>
      </w:r>
      <w:r w:rsidR="009A26C0" w:rsidRPr="00C9470A">
        <w:t xml:space="preserve"> Jakościowych </w:t>
      </w:r>
      <w:r w:rsidR="00FD7E22" w:rsidRPr="00C9470A">
        <w:t xml:space="preserve">określonych w </w:t>
      </w:r>
      <w:r w:rsidR="00A65A55" w:rsidRPr="00C9470A">
        <w:t>Załączni</w:t>
      </w:r>
      <w:r w:rsidR="00FD7E22" w:rsidRPr="00C9470A">
        <w:t>ku nr 1 do Regulaminu i</w:t>
      </w:r>
      <w:r w:rsidR="003645E1" w:rsidRPr="00C9470A">
        <w:t xml:space="preserve"> </w:t>
      </w:r>
      <w:r w:rsidRPr="00C9470A">
        <w:t xml:space="preserve">w oparciu o </w:t>
      </w:r>
      <w:r w:rsidR="00FD7E22" w:rsidRPr="00C9470A">
        <w:t xml:space="preserve">Kryteria i zasady </w:t>
      </w:r>
      <w:r w:rsidR="00834AD7" w:rsidRPr="00C9470A">
        <w:t xml:space="preserve">oceny </w:t>
      </w:r>
      <w:r w:rsidR="00FD7E22" w:rsidRPr="00C9470A">
        <w:t xml:space="preserve">określone w </w:t>
      </w:r>
      <w:r w:rsidR="00A65A55" w:rsidRPr="00C9470A">
        <w:t>Załączni</w:t>
      </w:r>
      <w:r w:rsidR="00FD7E22" w:rsidRPr="00C9470A">
        <w:t>ku nr 5 do Regulaminu</w:t>
      </w:r>
      <w:r w:rsidR="00F57AD5" w:rsidRPr="00C9470A">
        <w:t>.</w:t>
      </w:r>
      <w:bookmarkStart w:id="193" w:name="_Ref509217593"/>
      <w:bookmarkEnd w:id="190"/>
      <w:bookmarkEnd w:id="191"/>
      <w:r w:rsidR="0A636CA0" w:rsidRPr="00C9470A">
        <w:t xml:space="preserve"> </w:t>
      </w:r>
    </w:p>
    <w:bookmarkEnd w:id="192"/>
    <w:p w14:paraId="5275E22B" w14:textId="77777777" w:rsidR="00687066" w:rsidRPr="00C9470A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C9470A">
        <w:t xml:space="preserve">Względem oceny merytorycznej Wnioskodawca może zgłosić uwagi zgodnie z </w:t>
      </w:r>
      <w:r w:rsidR="00A65A55" w:rsidRPr="00C9470A">
        <w:t>Rozdział</w:t>
      </w:r>
      <w:r w:rsidRPr="00C9470A">
        <w:t xml:space="preserve">em </w:t>
      </w:r>
      <w:r w:rsidRPr="00C9470A">
        <w:fldChar w:fldCharType="begin"/>
      </w:r>
      <w:r w:rsidRPr="00C9470A">
        <w:instrText xml:space="preserve"> REF _Ref53669257 \r \h  \* MERGEFORMAT </w:instrText>
      </w:r>
      <w:r w:rsidRPr="00C9470A">
        <w:fldChar w:fldCharType="separate"/>
      </w:r>
      <w:r w:rsidR="003718D4" w:rsidRPr="00C9470A">
        <w:t>VIII</w:t>
      </w:r>
      <w:r w:rsidRPr="00C9470A">
        <w:fldChar w:fldCharType="end"/>
      </w:r>
      <w:r w:rsidRPr="00C9470A">
        <w:t>.</w:t>
      </w:r>
    </w:p>
    <w:p w14:paraId="1B5F8A08" w14:textId="59F9D264" w:rsidR="0091676B" w:rsidRPr="00C9470A" w:rsidRDefault="00687066" w:rsidP="00E467D7">
      <w:pPr>
        <w:pStyle w:val="Akapitzlist"/>
        <w:numPr>
          <w:ilvl w:val="0"/>
          <w:numId w:val="10"/>
        </w:numPr>
        <w:ind w:left="284" w:hanging="284"/>
        <w:jc w:val="both"/>
      </w:pPr>
      <w:r>
        <w:t xml:space="preserve">Jeżeli Wnioskodawca zdecydował się na przygotowanie Oferty z Komponentem Technologicznym, wówczas NCBR przeprowadza </w:t>
      </w:r>
      <w:r w:rsidR="002E6577">
        <w:t xml:space="preserve">łącznie </w:t>
      </w:r>
      <w:r>
        <w:t>ocenę dla Komponentu Procesowego oraz dla Komponentu Technologicznego.</w:t>
      </w:r>
      <w:r w:rsidR="0091676B">
        <w:t xml:space="preserve"> </w:t>
      </w:r>
    </w:p>
    <w:p w14:paraId="469DA20F" w14:textId="767299B2" w:rsidR="001A1939" w:rsidRPr="00C9470A" w:rsidRDefault="001A193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94" w:name="_Toc53671219"/>
      <w:bookmarkStart w:id="195" w:name="_Toc54726769"/>
      <w:bookmarkStart w:id="196" w:name="_Ref52633658"/>
      <w:bookmarkStart w:id="197" w:name="_Toc53762107"/>
      <w:bookmarkStart w:id="198" w:name="_Toc67954937"/>
      <w:bookmarkEnd w:id="193"/>
      <w:bookmarkEnd w:id="194"/>
      <w:bookmarkEnd w:id="195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Lista Rankingowa</w:t>
      </w:r>
      <w:bookmarkEnd w:id="196"/>
      <w:bookmarkEnd w:id="197"/>
      <w:bookmarkEnd w:id="198"/>
    </w:p>
    <w:p w14:paraId="5916DE17" w14:textId="0DC32716" w:rsidR="00FB743F" w:rsidRPr="00C9470A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C9470A">
        <w:t xml:space="preserve">Po zakończeniu oceny Wniosku zgodnie z punktami </w:t>
      </w:r>
      <w:r w:rsidR="003C2DB8" w:rsidRPr="00C9470A">
        <w:t xml:space="preserve">od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, Zespół Oceniający sporządza </w:t>
      </w:r>
      <w:r w:rsidR="000C40FF" w:rsidRPr="00C9470A">
        <w:t xml:space="preserve">raport z oceny Wniosku uzasadniający </w:t>
      </w:r>
      <w:r w:rsidR="000C40FF" w:rsidRPr="00C9470A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9470A">
        <w:rPr>
          <w:color w:val="000000" w:themeColor="text1"/>
        </w:rPr>
        <w:t xml:space="preserve"> </w:t>
      </w:r>
      <w:r w:rsidR="4E10D0BF" w:rsidRPr="00C9470A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07B17042" w:rsidR="00547981" w:rsidRPr="00C9470A" w:rsidRDefault="00D15DB4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C9470A">
        <w:rPr>
          <w:color w:val="000000" w:themeColor="text1"/>
        </w:rPr>
        <w:t>p</w:t>
      </w:r>
      <w:r w:rsidR="001925EC" w:rsidRPr="00C9470A">
        <w:rPr>
          <w:color w:val="000000" w:themeColor="text1"/>
        </w:rPr>
        <w:t>o ustaleniu wyników dla wszystkich Wniosków</w:t>
      </w:r>
      <w:r w:rsidR="00232426" w:rsidRPr="00C9470A">
        <w:rPr>
          <w:color w:val="000000" w:themeColor="text1"/>
        </w:rPr>
        <w:t xml:space="preserve"> </w:t>
      </w:r>
      <w:r w:rsidR="00525C19" w:rsidRPr="00C9470A">
        <w:rPr>
          <w:color w:val="000000" w:themeColor="text1"/>
        </w:rPr>
        <w:t xml:space="preserve">zgodnie z punktami od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_Ref54726722 \r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718D4" w:rsidRPr="00C9470A">
        <w:rPr>
          <w:color w:val="000000" w:themeColor="text1"/>
        </w:rPr>
        <w:t>6.2</w:t>
      </w:r>
      <w:r w:rsidRPr="00C9470A">
        <w:rPr>
          <w:color w:val="000000" w:themeColor="text1"/>
        </w:rPr>
        <w:fldChar w:fldCharType="end"/>
      </w:r>
      <w:r w:rsidR="00525C19" w:rsidRPr="00C9470A">
        <w:rPr>
          <w:color w:val="000000" w:themeColor="text1"/>
        </w:rPr>
        <w:t xml:space="preserve"> do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_Ref52647539 \n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718D4" w:rsidRPr="00C9470A">
        <w:rPr>
          <w:color w:val="000000" w:themeColor="text1"/>
        </w:rPr>
        <w:t>6.4</w:t>
      </w:r>
      <w:r w:rsidRPr="00C9470A">
        <w:rPr>
          <w:color w:val="000000" w:themeColor="text1"/>
        </w:rPr>
        <w:fldChar w:fldCharType="end"/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9470A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C9470A">
        <w:rPr>
          <w:rFonts w:ascii="Calibri" w:eastAsia="Calibri" w:hAnsi="Calibri" w:cs="Calibri"/>
          <w:color w:val="000000" w:themeColor="text1"/>
        </w:rPr>
        <w:t>Rozdział</w:t>
      </w:r>
      <w:r w:rsidR="2B85E3A2" w:rsidRPr="00C9470A">
        <w:rPr>
          <w:rFonts w:ascii="Calibri" w:eastAsia="Calibri" w:hAnsi="Calibri" w:cs="Calibri"/>
          <w:color w:val="000000" w:themeColor="text1"/>
        </w:rPr>
        <w:t>em VIII.</w:t>
      </w:r>
      <w:r w:rsidR="001925EC" w:rsidRPr="00C9470A">
        <w:rPr>
          <w:color w:val="000000" w:themeColor="text1"/>
        </w:rPr>
        <w:t>, Zespół O</w:t>
      </w:r>
      <w:r w:rsidR="00B0731D" w:rsidRPr="00C9470A">
        <w:rPr>
          <w:color w:val="000000" w:themeColor="text1"/>
        </w:rPr>
        <w:t xml:space="preserve">ceniający </w:t>
      </w:r>
      <w:r w:rsidR="001925EC" w:rsidRPr="00C9470A">
        <w:rPr>
          <w:color w:val="000000" w:themeColor="text1"/>
        </w:rPr>
        <w:t>tworzy Listę Rankingową dla wszystkich Wnios</w:t>
      </w:r>
      <w:r w:rsidR="00547981" w:rsidRPr="00C9470A">
        <w:rPr>
          <w:color w:val="000000" w:themeColor="text1"/>
        </w:rPr>
        <w:t xml:space="preserve">ków, które </w:t>
      </w:r>
      <w:r w:rsidR="00525C19" w:rsidRPr="00C9470A">
        <w:rPr>
          <w:color w:val="000000" w:themeColor="text1"/>
        </w:rPr>
        <w:t>nie podlegały odrzuceniu</w:t>
      </w:r>
      <w:r w:rsidR="001925EC" w:rsidRPr="00C9470A">
        <w:rPr>
          <w:color w:val="000000" w:themeColor="text1"/>
        </w:rPr>
        <w:t>. W</w:t>
      </w:r>
      <w:r w:rsidR="00E37D9E" w:rsidRPr="00C9470A">
        <w:rPr>
          <w:color w:val="000000" w:themeColor="text1"/>
        </w:rPr>
        <w:t> </w:t>
      </w:r>
      <w:r w:rsidR="001925EC" w:rsidRPr="00C9470A">
        <w:rPr>
          <w:color w:val="000000" w:themeColor="text1"/>
        </w:rPr>
        <w:t xml:space="preserve">ramach Listy Rankingowej Zespół </w:t>
      </w:r>
      <w:r w:rsidR="001925EC" w:rsidRPr="00C9470A">
        <w:t>O</w:t>
      </w:r>
      <w:r w:rsidR="002411E1" w:rsidRPr="00C9470A">
        <w:t>ceniający</w:t>
      </w:r>
      <w:r w:rsidR="001925EC" w:rsidRPr="00C9470A">
        <w:t xml:space="preserve"> </w:t>
      </w:r>
      <w:r w:rsidR="00366DF4" w:rsidRPr="00C9470A">
        <w:t xml:space="preserve">szereguje </w:t>
      </w:r>
      <w:r w:rsidR="00707C67" w:rsidRPr="00C9470A">
        <w:t xml:space="preserve">Wnioski wedle </w:t>
      </w:r>
      <w:r w:rsidR="001925EC" w:rsidRPr="00C9470A">
        <w:t>wynik</w:t>
      </w:r>
      <w:r w:rsidR="00707C67" w:rsidRPr="00C9470A">
        <w:t>ów</w:t>
      </w:r>
      <w:r w:rsidR="001925EC" w:rsidRPr="00C9470A">
        <w:t xml:space="preserve"> oceny merytorycznej </w:t>
      </w:r>
      <w:r w:rsidR="003346B5" w:rsidRPr="00C9470A">
        <w:t xml:space="preserve">Wniosków </w:t>
      </w:r>
      <w:r w:rsidR="001925EC" w:rsidRPr="00C9470A">
        <w:t>od najwyższego, do najniższego</w:t>
      </w:r>
      <w:r w:rsidR="00232426" w:rsidRPr="00C9470A">
        <w:t>, wedle uzyskanych punktów</w:t>
      </w:r>
      <w:r w:rsidR="001925EC" w:rsidRPr="00C9470A">
        <w:t xml:space="preserve">. </w:t>
      </w:r>
      <w:r w:rsidR="005318B1" w:rsidRPr="00C9470A">
        <w:t xml:space="preserve">Jeżeli w ramach oceny merytorycznej dwa Wnioski uzyskały </w:t>
      </w:r>
      <w:r w:rsidR="003754C4" w:rsidRPr="00C9470A">
        <w:t xml:space="preserve">taką samą sumaryczną liczbę punktów w ramach wszystkich </w:t>
      </w:r>
      <w:r w:rsidR="35125926" w:rsidRPr="00C9470A">
        <w:t>K</w:t>
      </w:r>
      <w:r w:rsidR="003754C4" w:rsidRPr="00C9470A">
        <w:t>ryteriów</w:t>
      </w:r>
      <w:r w:rsidR="005318B1" w:rsidRPr="00C9470A">
        <w:t>, w</w:t>
      </w:r>
      <w:r w:rsidR="00E37D9E" w:rsidRPr="00C9470A">
        <w:t> </w:t>
      </w:r>
      <w:r w:rsidR="005318B1" w:rsidRPr="00C9470A">
        <w:t xml:space="preserve">ramach Listy Rankingowej zajmują one kolejne miejsca, przy czym </w:t>
      </w:r>
      <w:r w:rsidR="00547981" w:rsidRPr="00C9470A">
        <w:t xml:space="preserve">o pierwszeństwie decydować </w:t>
      </w:r>
      <w:r w:rsidR="00A45B9E" w:rsidRPr="00C9470A">
        <w:t>będą zasady określone w Załączniku nr 5 do Regulaminu</w:t>
      </w:r>
      <w:r w:rsidR="001D1FB2" w:rsidRPr="00C9470A">
        <w:t>.</w:t>
      </w:r>
    </w:p>
    <w:p w14:paraId="6DB459C3" w14:textId="77777777" w:rsidR="001925EC" w:rsidRPr="00C9470A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C9470A">
        <w:t>Lista Rankingowa wyszczególnia:</w:t>
      </w:r>
    </w:p>
    <w:p w14:paraId="3AE4874D" w14:textId="0181F8B2" w:rsidR="007833A4" w:rsidRPr="00C9470A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="00066E60" w:rsidRPr="00C9470A">
        <w:t>Rozwiązania</w:t>
      </w:r>
      <w:r w:rsidR="007833A4" w:rsidRPr="00C9470A">
        <w:t>,</w:t>
      </w:r>
    </w:p>
    <w:p w14:paraId="6C275961" w14:textId="6BAF807D" w:rsidR="001925EC" w:rsidRPr="00C9470A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Pr="00C9470A">
        <w:t>Wnioskodawcy,</w:t>
      </w:r>
    </w:p>
    <w:p w14:paraId="3C9CD839" w14:textId="42F51EAE" w:rsidR="001925EC" w:rsidRPr="00C9470A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wynik łączny </w:t>
      </w:r>
      <w:r w:rsidR="00BB37CD" w:rsidRPr="00C9470A">
        <w:t>o</w:t>
      </w:r>
      <w:r w:rsidRPr="00C9470A">
        <w:t xml:space="preserve">ceny </w:t>
      </w:r>
      <w:r w:rsidR="00BB37CD" w:rsidRPr="00C9470A">
        <w:t>m</w:t>
      </w:r>
      <w:r w:rsidR="001925EC" w:rsidRPr="00C9470A">
        <w:t>erytorycznej Wniosku,</w:t>
      </w:r>
    </w:p>
    <w:p w14:paraId="75937772" w14:textId="3B423A7E" w:rsidR="535163BE" w:rsidRPr="00C9470A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>wartości parametrów w zakresie Wymagań Konkursowych,</w:t>
      </w:r>
    </w:p>
    <w:p w14:paraId="681FD174" w14:textId="3CA201B4" w:rsidR="00395C4C" w:rsidRPr="00C9470A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wynagrodzenie </w:t>
      </w:r>
      <w:r w:rsidR="00A655DA" w:rsidRPr="00C9470A">
        <w:t xml:space="preserve">oferowane przez </w:t>
      </w:r>
      <w:r w:rsidR="00D15DB4" w:rsidRPr="00C9470A">
        <w:t>Wnioskodawcę</w:t>
      </w:r>
      <w:r w:rsidRPr="00C9470A">
        <w:t xml:space="preserve"> za </w:t>
      </w:r>
      <w:r w:rsidR="00695F02" w:rsidRPr="00C9470A">
        <w:t>realizację Umowy</w:t>
      </w:r>
      <w:r w:rsidR="00CC1712" w:rsidRPr="00C9470A">
        <w:t xml:space="preserve"> w podziale na Etapy</w:t>
      </w:r>
      <w:r w:rsidR="00395C4C" w:rsidRPr="00C9470A">
        <w:t>,</w:t>
      </w:r>
      <w:r w:rsidR="00324423" w:rsidRPr="00C9470A">
        <w:t xml:space="preserve"> z zastrzeżeniem ust. </w:t>
      </w:r>
      <w:r w:rsidR="00A45B9E" w:rsidRPr="00C9470A">
        <w:t>6</w:t>
      </w:r>
      <w:r w:rsidR="00324423" w:rsidRPr="00C9470A">
        <w:t>,</w:t>
      </w:r>
    </w:p>
    <w:p w14:paraId="3D5D604F" w14:textId="515950A0" w:rsidR="004B5106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informację o </w:t>
      </w:r>
      <w:r w:rsidR="638FF231" w:rsidRPr="00C9470A">
        <w:t>dopuszczeniu (rekomendowaniu)</w:t>
      </w:r>
      <w:r w:rsidRPr="00C9470A">
        <w:t xml:space="preserve"> </w:t>
      </w:r>
      <w:r w:rsidR="00395C4C" w:rsidRPr="00C9470A">
        <w:t>Wnios</w:t>
      </w:r>
      <w:r w:rsidR="00931A35" w:rsidRPr="00C9470A">
        <w:t>k</w:t>
      </w:r>
      <w:r w:rsidR="47829793" w:rsidRPr="00C9470A">
        <w:t>u</w:t>
      </w:r>
      <w:r w:rsidR="00395C4C" w:rsidRPr="00C9470A">
        <w:t xml:space="preserve"> do zawarcia Umowy</w:t>
      </w:r>
      <w:r w:rsidR="004B5106" w:rsidRPr="00C9470A">
        <w:t>,</w:t>
      </w:r>
    </w:p>
    <w:p w14:paraId="3022BF30" w14:textId="5F2809CE" w:rsidR="00117969" w:rsidRPr="00C9470A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>
        <w:t>ewentualnie: informację o odrzuceniu Wniosku,</w:t>
      </w:r>
    </w:p>
    <w:p w14:paraId="12F6A606" w14:textId="4F1B008E" w:rsidR="00687066" w:rsidRPr="00C9470A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Informację, czy Wnioskodawca zdecydował się na Komponent Technologiczny. W takiej sytuacji Lista Rankingowa wyszczególnia również </w:t>
      </w:r>
      <w:r w:rsidR="005F197F">
        <w:t>podaną przez Wykonawcę wartość udziału w Komercjalizacji Wyników Prac B+R oraz Technologii Zależnych w zakresie Komponentu Technologicznego</w:t>
      </w:r>
      <w:r w:rsidRPr="00C9470A">
        <w:t>.</w:t>
      </w:r>
    </w:p>
    <w:p w14:paraId="0A0C8D53" w14:textId="7A831146" w:rsidR="009A522A" w:rsidRPr="00C9470A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199" w:name="_Ref59121324"/>
      <w:bookmarkStart w:id="200" w:name="_Ref509229444"/>
      <w:r w:rsidRPr="00C9470A">
        <w:t xml:space="preserve">Wynik </w:t>
      </w:r>
      <w:r w:rsidR="008711AF" w:rsidRPr="00C9470A">
        <w:t>P</w:t>
      </w:r>
      <w:r w:rsidRPr="00C9470A">
        <w:t xml:space="preserve">ozytywny skutkujący dopuszczeniem do zawarcia Umowy przyznaje się tym Wnioskodawcom, którzy uzyskali kolejno </w:t>
      </w:r>
      <w:r w:rsidR="006917F0" w:rsidRPr="00C9470A">
        <w:t xml:space="preserve">nie więcej niż </w:t>
      </w:r>
      <w:r w:rsidR="00A45B9E" w:rsidRPr="00C9470A">
        <w:t xml:space="preserve">dziesięć </w:t>
      </w:r>
      <w:r w:rsidRPr="00C9470A">
        <w:t>najwyższ</w:t>
      </w:r>
      <w:r w:rsidR="00A45B9E" w:rsidRPr="00C9470A">
        <w:t>ych</w:t>
      </w:r>
      <w:r w:rsidRPr="00C9470A">
        <w:t xml:space="preserve"> wynik</w:t>
      </w:r>
      <w:r w:rsidR="00A45B9E" w:rsidRPr="00C9470A">
        <w:t>ów</w:t>
      </w:r>
      <w:r w:rsidRPr="00C9470A">
        <w:t xml:space="preserve"> z oceny merytorycznej.</w:t>
      </w:r>
      <w:r w:rsidR="006917F0" w:rsidRPr="00C9470A">
        <w:t xml:space="preserve"> Pozostałym Wnioskodawcom przyznaje się </w:t>
      </w:r>
      <w:r w:rsidR="008711AF" w:rsidRPr="00C9470A">
        <w:t>W</w:t>
      </w:r>
      <w:r w:rsidR="006917F0" w:rsidRPr="00C9470A">
        <w:t xml:space="preserve">ynik </w:t>
      </w:r>
      <w:r w:rsidR="008711AF" w:rsidRPr="00C9470A">
        <w:t>N</w:t>
      </w:r>
      <w:r w:rsidR="006917F0" w:rsidRPr="00C9470A">
        <w:t>egatywny.</w:t>
      </w:r>
      <w:bookmarkEnd w:id="199"/>
    </w:p>
    <w:bookmarkEnd w:id="200"/>
    <w:p w14:paraId="40DB4476" w14:textId="661EEA97" w:rsidR="00582A5F" w:rsidRPr="00C9470A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23D532F9">
        <w:rPr>
          <w:color w:val="000000" w:themeColor="text1"/>
        </w:rPr>
        <w:t xml:space="preserve">Po </w:t>
      </w:r>
      <w:r w:rsidR="001D43B2" w:rsidRPr="23D532F9">
        <w:rPr>
          <w:color w:val="000000" w:themeColor="text1"/>
        </w:rPr>
        <w:t xml:space="preserve">sporządzeniu </w:t>
      </w:r>
      <w:r w:rsidRPr="23D532F9">
        <w:rPr>
          <w:color w:val="000000" w:themeColor="text1"/>
        </w:rPr>
        <w:t xml:space="preserve">Listy Rankingowej </w:t>
      </w:r>
      <w:r w:rsidR="001D43B2" w:rsidRPr="23D532F9">
        <w:rPr>
          <w:color w:val="000000" w:themeColor="text1"/>
        </w:rPr>
        <w:t>zgodnie z ustępami poprzedzającymi Centrum</w:t>
      </w:r>
      <w:r w:rsidRPr="23D532F9">
        <w:rPr>
          <w:color w:val="000000" w:themeColor="text1"/>
        </w:rPr>
        <w:t xml:space="preserve"> publikuje Listę Rankingową na</w:t>
      </w:r>
      <w:r w:rsidR="009F2265" w:rsidRPr="23D532F9">
        <w:rPr>
          <w:color w:val="000000" w:themeColor="text1"/>
        </w:rPr>
        <w:t xml:space="preserve"> </w:t>
      </w:r>
      <w:r w:rsidRPr="23D532F9">
        <w:rPr>
          <w:color w:val="000000" w:themeColor="text1"/>
        </w:rPr>
        <w:t xml:space="preserve">Stronie internetowej </w:t>
      </w:r>
      <w:r>
        <w:t>Centrum oraz przesyła Wnioskodawcom elektroniczne powiadomienie o</w:t>
      </w:r>
      <w:r w:rsidR="008D227C">
        <w:t> </w:t>
      </w:r>
      <w:r>
        <w:t xml:space="preserve">publikacji </w:t>
      </w:r>
      <w:r w:rsidR="00297ECF">
        <w:t xml:space="preserve">odpowiedniej </w:t>
      </w:r>
      <w:r>
        <w:t>Listy Rankingowej.</w:t>
      </w:r>
    </w:p>
    <w:p w14:paraId="4B1A987E" w14:textId="372E76EF" w:rsidR="00324423" w:rsidRPr="00C9470A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01" w:name="_Ref61277589"/>
      <w:r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>
        <w:fldChar w:fldCharType="begin"/>
      </w:r>
      <w:r>
        <w:instrText xml:space="preserve"> REF _Ref67953519 \n \h </w:instrText>
      </w:r>
      <w:r>
        <w:fldChar w:fldCharType="separate"/>
      </w:r>
      <w:r w:rsidR="007A6834">
        <w:t>XIII</w:t>
      </w:r>
      <w:r>
        <w:fldChar w:fldCharType="end"/>
      </w:r>
      <w:r>
        <w:t xml:space="preserve"> Regulaminu. W takim wypadku</w:t>
      </w:r>
      <w:bookmarkEnd w:id="201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9470A" w:rsidRDefault="00AB1C73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202" w:name="_Ref62506770"/>
      <w:bookmarkStart w:id="203" w:name="_Toc67954938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Zawarcie Umów z </w:t>
      </w:r>
      <w:r w:rsidR="00D15DB4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Wnioskodawcami</w:t>
      </w:r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i informacj</w:t>
      </w:r>
      <w:r w:rsidR="00F15BEA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a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o Selekcji w ramach </w:t>
      </w:r>
      <w:r w:rsidR="097AA0AB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realizacji 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Umowy</w:t>
      </w:r>
      <w:bookmarkStart w:id="204" w:name="_Ref52560609"/>
      <w:bookmarkStart w:id="205" w:name="_Toc53762108"/>
      <w:bookmarkEnd w:id="202"/>
      <w:bookmarkEnd w:id="203"/>
      <w:bookmarkEnd w:id="204"/>
      <w:bookmarkEnd w:id="205"/>
    </w:p>
    <w:p w14:paraId="068C8046" w14:textId="0C958D76" w:rsidR="004E310D" w:rsidRPr="00C9470A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06" w:name="_Ref509218690"/>
      <w:r w:rsidRPr="00C9470A">
        <w:t xml:space="preserve">Lista Rankingowa wskazuje wyniki wszystkich </w:t>
      </w:r>
      <w:r w:rsidRPr="00C9470A">
        <w:rPr>
          <w:color w:val="000000" w:themeColor="text1"/>
        </w:rPr>
        <w:t>Wniosków</w:t>
      </w:r>
      <w:r w:rsidR="62FB299B" w:rsidRPr="00C9470A">
        <w:rPr>
          <w:color w:val="000000" w:themeColor="text1"/>
        </w:rPr>
        <w:t xml:space="preserve">, </w:t>
      </w:r>
      <w:r w:rsidR="62FB299B" w:rsidRPr="00C9470A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C9470A">
        <w:rPr>
          <w:color w:val="000000" w:themeColor="text1"/>
        </w:rPr>
        <w:t>.</w:t>
      </w:r>
      <w:bookmarkEnd w:id="206"/>
      <w:r w:rsidR="00400DB6" w:rsidRPr="00C9470A">
        <w:rPr>
          <w:rFonts w:eastAsiaTheme="minorEastAsia"/>
          <w:color w:val="000000" w:themeColor="text1"/>
        </w:rPr>
        <w:t xml:space="preserve"> </w:t>
      </w:r>
    </w:p>
    <w:p w14:paraId="5721BE64" w14:textId="22F98ABC" w:rsidR="004E310D" w:rsidRPr="00C9470A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C9470A">
        <w:t>Umowa jest zawierana z Wnioskodawcami</w:t>
      </w:r>
      <w:r w:rsidR="004E310D" w:rsidRPr="00C9470A">
        <w:t>,</w:t>
      </w:r>
      <w:r w:rsidR="003B775B" w:rsidRPr="00C9470A">
        <w:t xml:space="preserve"> </w:t>
      </w:r>
      <w:r w:rsidR="00631DDA" w:rsidRPr="00C9470A">
        <w:t xml:space="preserve">którzy </w:t>
      </w:r>
      <w:r w:rsidR="009A522A" w:rsidRPr="00C9470A">
        <w:t xml:space="preserve">uzyskali </w:t>
      </w:r>
      <w:r w:rsidR="00125A04" w:rsidRPr="00C9470A">
        <w:t>W</w:t>
      </w:r>
      <w:r w:rsidR="006917F0" w:rsidRPr="00C9470A">
        <w:t xml:space="preserve">yniki </w:t>
      </w:r>
      <w:r w:rsidR="00125A04" w:rsidRPr="00C9470A">
        <w:t>P</w:t>
      </w:r>
      <w:r w:rsidR="006917F0" w:rsidRPr="00C9470A">
        <w:t xml:space="preserve">ozytywne i </w:t>
      </w:r>
      <w:r w:rsidR="00631DDA" w:rsidRPr="00C9470A">
        <w:t xml:space="preserve">są </w:t>
      </w:r>
      <w:r w:rsidRPr="00C9470A">
        <w:t>dopuszcz</w:t>
      </w:r>
      <w:r w:rsidR="00631DDA" w:rsidRPr="00C9470A">
        <w:t>eni</w:t>
      </w:r>
      <w:r w:rsidRPr="00C9470A">
        <w:t xml:space="preserve"> (</w:t>
      </w:r>
      <w:r w:rsidR="003B775B" w:rsidRPr="00C9470A">
        <w:t>rekomendowan</w:t>
      </w:r>
      <w:r w:rsidR="00631DDA" w:rsidRPr="00C9470A">
        <w:t>i</w:t>
      </w:r>
      <w:r w:rsidRPr="00C9470A">
        <w:t>)</w:t>
      </w:r>
      <w:r w:rsidR="003B775B" w:rsidRPr="00C9470A">
        <w:t xml:space="preserve"> do </w:t>
      </w:r>
      <w:r w:rsidR="003B1D94" w:rsidRPr="00C9470A">
        <w:t>zawarcia Umowy</w:t>
      </w:r>
      <w:r w:rsidR="005B13D2" w:rsidRPr="00C9470A">
        <w:t xml:space="preserve"> </w:t>
      </w:r>
      <w:r w:rsidR="006911FB" w:rsidRPr="00C9470A">
        <w:t xml:space="preserve">w ramach dostępnej </w:t>
      </w:r>
      <w:r w:rsidR="005B13D2" w:rsidRPr="00C9470A">
        <w:t>Alokacji,</w:t>
      </w:r>
      <w:r w:rsidR="00CA056E" w:rsidRPr="00C9470A">
        <w:t xml:space="preserve"> z</w:t>
      </w:r>
      <w:r w:rsidR="0061207D" w:rsidRPr="00C9470A">
        <w:t>godnie z Regulaminem.</w:t>
      </w:r>
      <w:r w:rsidR="002C636E" w:rsidRPr="00C9470A">
        <w:t xml:space="preserve"> </w:t>
      </w:r>
      <w:r w:rsidR="1FD13E48" w:rsidRPr="00C9470A">
        <w:t xml:space="preserve">Umowy będą zawierane w formie elektronicznej z kwalifikowanym podpisem elektronicznym, chyba że </w:t>
      </w:r>
      <w:r w:rsidR="62A59065" w:rsidRPr="00C9470A">
        <w:t xml:space="preserve">NCBR i dany Uczestnik Przedsięwzięcia </w:t>
      </w:r>
      <w:r w:rsidR="1FD13E48" w:rsidRPr="00C9470A">
        <w:t>uzgodnią inaczej.</w:t>
      </w:r>
    </w:p>
    <w:p w14:paraId="3DCBDEB8" w14:textId="0ACD2A43" w:rsidR="001A1939" w:rsidRPr="00C9470A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t xml:space="preserve">W toku realizacji Umowy NCBR prowadzi w </w:t>
      </w:r>
      <w:r w:rsidR="007957EC" w:rsidRPr="00C9470A">
        <w:t>Etapie I realizacji Przedsięwzięcia Selekcję Uczestników Przedsięwzięcia stosując Kryteria Selekcji, opisane w Załączniku nr 5 do Regulaminu. Uczestnik Przedsięwzięcia ponosi ryzyko zakończenia współpracy po Etapie I związane z tym, że Rozwiązania przedstawione przez innych Uczestników Przedsięwzięcia osiągną lepszy rezultat w ramach Selekcji.</w:t>
      </w:r>
      <w:r w:rsidR="007957EC" w:rsidRPr="00C9470A" w:rsidDel="007957EC">
        <w:t xml:space="preserve"> </w:t>
      </w:r>
      <w:r w:rsidR="00A7122A" w:rsidRPr="00C9470A">
        <w:t xml:space="preserve">Dodatkowo NCBR przysługuje uprawnienie do zakończenia </w:t>
      </w:r>
      <w:r w:rsidR="2A374328" w:rsidRPr="00C9470A">
        <w:t xml:space="preserve">Przedsięwzięcia </w:t>
      </w:r>
      <w:r w:rsidR="00A7122A" w:rsidRPr="00C9470A">
        <w:t xml:space="preserve">po </w:t>
      </w:r>
      <w:r w:rsidR="007957EC" w:rsidRPr="00C9470A">
        <w:t>Etapie I</w:t>
      </w:r>
      <w:r w:rsidR="00A7122A" w:rsidRPr="00C9470A">
        <w:t>.</w:t>
      </w:r>
    </w:p>
    <w:p w14:paraId="1AF01E37" w14:textId="050AD2B0" w:rsidR="00A62BAF" w:rsidRPr="00C9470A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07" w:name="_Ref62506789"/>
      <w:r w:rsidRPr="00C9470A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07"/>
    </w:p>
    <w:p w14:paraId="26AEE01E" w14:textId="08166A46" w:rsidR="001A1939" w:rsidRPr="00C9470A" w:rsidRDefault="000524A3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08" w:name="_Ref53669257"/>
      <w:bookmarkStart w:id="209" w:name="_Toc53762109"/>
      <w:bookmarkStart w:id="210" w:name="_Toc67954939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Uwagi do oceny</w:t>
      </w:r>
      <w:bookmarkEnd w:id="208"/>
      <w:bookmarkEnd w:id="209"/>
      <w:bookmarkEnd w:id="210"/>
    </w:p>
    <w:p w14:paraId="0B0A3FDA" w14:textId="77777777" w:rsidR="00EB7CD0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11" w:name="_Hlk53785915"/>
      <w:r w:rsidRPr="00C9470A">
        <w:t>Względem</w:t>
      </w:r>
      <w:r w:rsidR="00EB7CD0" w:rsidRPr="00C9470A">
        <w:t>:</w:t>
      </w:r>
    </w:p>
    <w:p w14:paraId="7F50F04F" w14:textId="4ECE8420" w:rsidR="00EB7CD0" w:rsidRPr="00C9470A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formalnej</w:t>
      </w:r>
      <w:r w:rsidR="00EC19F8" w:rsidRPr="00C9470A">
        <w:t xml:space="preserve"> Wniosku</w:t>
      </w:r>
      <w:r w:rsidRPr="00C9470A">
        <w:t>,</w:t>
      </w:r>
    </w:p>
    <w:p w14:paraId="66C775C0" w14:textId="296FADF3" w:rsidR="00EB7CD0" w:rsidRPr="00C9470A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oceny spełniania </w:t>
      </w:r>
      <w:r w:rsidR="00EC19F8" w:rsidRPr="00C9470A">
        <w:t xml:space="preserve">przez Rozwiązanie </w:t>
      </w:r>
      <w:r w:rsidR="005CF5CF" w:rsidRPr="00C9470A">
        <w:t>Wymagań</w:t>
      </w:r>
      <w:r w:rsidRPr="00C9470A">
        <w:t xml:space="preserve"> Obligatoryjnych</w:t>
      </w:r>
      <w:r w:rsidR="007957EC" w:rsidRPr="00C9470A">
        <w:t xml:space="preserve"> oraz przez </w:t>
      </w:r>
      <w:r w:rsidR="008E318B">
        <w:t>System Demonstracyjny</w:t>
      </w:r>
      <w:r w:rsidR="007957EC" w:rsidRPr="00C9470A">
        <w:t xml:space="preserve"> Wymagań określonych w Załączniku nr 2 do Regulaminu</w:t>
      </w:r>
      <w:r w:rsidRPr="00C9470A">
        <w:t xml:space="preserve">, </w:t>
      </w:r>
    </w:p>
    <w:p w14:paraId="713679F0" w14:textId="3155AA74" w:rsidR="00EB7CD0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merytorycznej</w:t>
      </w:r>
      <w:r w:rsidR="00EB7CD0" w:rsidRPr="00C9470A">
        <w:t>,</w:t>
      </w:r>
    </w:p>
    <w:p w14:paraId="42565FEA" w14:textId="42C876F3" w:rsidR="000524A3" w:rsidRPr="00C9470A" w:rsidRDefault="000524A3" w:rsidP="00EB7CD0">
      <w:pPr>
        <w:ind w:left="426"/>
        <w:jc w:val="both"/>
      </w:pPr>
      <w:r w:rsidRPr="00C9470A">
        <w:t>Wnioskodawca może zgłosić uwagi</w:t>
      </w:r>
      <w:r w:rsidR="00EB7CD0" w:rsidRPr="00C9470A">
        <w:t xml:space="preserve"> </w:t>
      </w:r>
      <w:r w:rsidR="00DE33A8" w:rsidRPr="00C9470A">
        <w:t xml:space="preserve">tylko </w:t>
      </w:r>
      <w:r w:rsidR="00EB7CD0" w:rsidRPr="00C9470A">
        <w:t>w formie elektronicznej (pod rygorem nieważności)</w:t>
      </w:r>
      <w:r w:rsidRPr="00C9470A">
        <w:t xml:space="preserve">. </w:t>
      </w:r>
      <w:r w:rsidR="00C1049B" w:rsidRPr="00C9470A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Uwagi </w:t>
      </w:r>
      <w:r w:rsidR="00FC3D43" w:rsidRPr="00C9470A">
        <w:t>muszą</w:t>
      </w:r>
      <w:r w:rsidRPr="00C9470A">
        <w:t xml:space="preserve"> być zgłoszone w terminie</w:t>
      </w:r>
      <w:r w:rsidR="00EB7CD0" w:rsidRPr="00C9470A">
        <w:t>:</w:t>
      </w:r>
    </w:p>
    <w:p w14:paraId="47BFFF07" w14:textId="2B10AA18" w:rsidR="00EB7CD0" w:rsidRPr="00C9470A" w:rsidRDefault="00EB7CD0" w:rsidP="39A7861B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D321A5">
        <w:t xml:space="preserve">trzech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12" w:name="_Hlk57333347"/>
      <w:bookmarkEnd w:id="212"/>
    </w:p>
    <w:p w14:paraId="712E3832" w14:textId="520161C1" w:rsidR="00EB7CD0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 przypadku oceny merytorycznej: </w:t>
      </w:r>
      <w:r w:rsidR="00D321A5">
        <w:t>trzech</w:t>
      </w:r>
      <w:r w:rsidR="00D321A5" w:rsidRPr="00C9470A">
        <w:t xml:space="preserve"> </w:t>
      </w:r>
      <w:r w:rsidR="00201312" w:rsidRPr="00C9470A">
        <w:t>Dni Roboczych</w:t>
      </w:r>
      <w:r w:rsidR="000524A3" w:rsidRPr="00C9470A">
        <w:t xml:space="preserve"> od dnia doręczenia Wnioskodawcy Raportu z oceny </w:t>
      </w:r>
      <w:r w:rsidRPr="00C9470A">
        <w:t>merytorycznej</w:t>
      </w:r>
      <w:r w:rsidR="000524A3" w:rsidRPr="00C9470A">
        <w:t xml:space="preserve">. </w:t>
      </w:r>
    </w:p>
    <w:p w14:paraId="03F33858" w14:textId="69E84395" w:rsidR="000F083B" w:rsidRPr="00C9470A" w:rsidRDefault="000F083B" w:rsidP="000F083B">
      <w:pPr>
        <w:ind w:left="491"/>
        <w:jc w:val="both"/>
      </w:pPr>
      <w:r>
        <w:t xml:space="preserve">Przed upływem terminów wskazanych w tym ustępie Wnioskodawca może zrzec się </w:t>
      </w:r>
      <w:r w:rsidR="001C63A5">
        <w:t>prawa do wnoszenia uwag.</w:t>
      </w:r>
    </w:p>
    <w:p w14:paraId="4BA006C9" w14:textId="5A4C1481" w:rsidR="00EC19F8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Wszystkie uwagi zgłoszone przez Wnioskodawców są przedstawiane Zespołowi Oceniającemu, </w:t>
      </w:r>
      <w:r w:rsidR="00EC19F8" w:rsidRPr="00C9470A">
        <w:t xml:space="preserve">który </w:t>
      </w:r>
      <w:r w:rsidR="00FC3D43" w:rsidRPr="00C9470A">
        <w:t xml:space="preserve">je weryfikuje, </w:t>
      </w:r>
      <w:r w:rsidR="00EC19F8" w:rsidRPr="00C9470A">
        <w:t>stosuj</w:t>
      </w:r>
      <w:r w:rsidR="00FC3D43" w:rsidRPr="00C9470A">
        <w:t>ą</w:t>
      </w:r>
      <w:r w:rsidR="0023675E" w:rsidRPr="00C9470A">
        <w:t>c</w:t>
      </w:r>
      <w:r w:rsidR="00FC3D43" w:rsidRPr="00C9470A">
        <w:t xml:space="preserve"> zasad</w:t>
      </w:r>
      <w:r w:rsidR="0023675E" w:rsidRPr="00C9470A">
        <w:t>y</w:t>
      </w:r>
      <w:r w:rsidR="00EC19F8" w:rsidRPr="00C9470A">
        <w:t xml:space="preserve"> określone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EC19F8" w:rsidRPr="00C9470A">
        <w:t xml:space="preserve"> do </w:t>
      </w:r>
      <w:r w:rsidRPr="00C9470A">
        <w:fldChar w:fldCharType="begin"/>
      </w:r>
      <w:r w:rsidRPr="00C9470A">
        <w:instrText xml:space="preserve"> REF _Ref52647539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="00EC19F8" w:rsidRPr="00C9470A">
        <w:t xml:space="preserve">. Uwagi zgłoszone co do oceny merytorycznej </w:t>
      </w:r>
      <w:r w:rsidR="00FC3D43" w:rsidRPr="00C9470A">
        <w:t xml:space="preserve">zgłoszone przez różnych Wnioskodawców </w:t>
      </w:r>
      <w:r w:rsidR="00EC19F8" w:rsidRPr="00C9470A">
        <w:t>są rozpatrywane łącznie</w:t>
      </w:r>
      <w:r w:rsidR="00DE278F" w:rsidRPr="00C9470A">
        <w:t>, w zakresie w jakim mogłoby to wpłynąć na ich pozycję w Liście Rankingowej</w:t>
      </w:r>
      <w:r w:rsidR="00EC19F8" w:rsidRPr="00C9470A">
        <w:t>.</w:t>
      </w:r>
    </w:p>
    <w:p w14:paraId="70373366" w14:textId="5BA25324" w:rsidR="00EC19F8" w:rsidRPr="00C9470A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W wyniku weryfikacji uwag Zespół Oceniający </w:t>
      </w:r>
      <w:r w:rsidR="000524A3" w:rsidRPr="00C9470A">
        <w:t xml:space="preserve">rekomenduje </w:t>
      </w:r>
      <w:r w:rsidR="7146AD5A" w:rsidRPr="00C9470A">
        <w:t>NCBR</w:t>
      </w:r>
      <w:r w:rsidRPr="00C9470A">
        <w:t>:</w:t>
      </w:r>
    </w:p>
    <w:p w14:paraId="49EC8E52" w14:textId="60E1F194" w:rsidR="00EC19F8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zmianę rozstrzygnięcia</w:t>
      </w:r>
      <w:r w:rsidR="00EC19F8" w:rsidRPr="00C9470A">
        <w:t xml:space="preserve">, wskazując treść i zakres proponowanej zmiany, albo </w:t>
      </w:r>
    </w:p>
    <w:p w14:paraId="75821A36" w14:textId="47F6F475" w:rsidR="00EB7CD0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utrzymanie oceny. </w:t>
      </w:r>
    </w:p>
    <w:p w14:paraId="469733A3" w14:textId="71C44728" w:rsidR="000524A3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</w:t>
      </w:r>
      <w:r w:rsidR="00EB7CD0" w:rsidRPr="00C9470A">
        <w:t xml:space="preserve">w terminie na wniesienie uwag na danym etapie </w:t>
      </w:r>
      <w:r w:rsidRPr="00C9470A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C9470A">
        <w:t xml:space="preserve">dany etap oceny </w:t>
      </w:r>
      <w:r w:rsidRPr="00C9470A">
        <w:t>w ramach Postępowania.</w:t>
      </w:r>
    </w:p>
    <w:p w14:paraId="7923012D" w14:textId="6D45F38B" w:rsidR="00EB7CD0" w:rsidRPr="00C9470A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Zespół Oceniający po wniesieniu uwag rekomenduje dokonanie zmiany, </w:t>
      </w:r>
      <w:r w:rsidR="63447349" w:rsidRPr="00C9470A">
        <w:t>NCBR</w:t>
      </w:r>
      <w:r w:rsidRPr="00C9470A">
        <w:t xml:space="preserve"> doko</w:t>
      </w:r>
      <w:r w:rsidR="00EC19F8" w:rsidRPr="00C9470A">
        <w:t>nuje zmian</w:t>
      </w:r>
      <w:r w:rsidR="00BC4311" w:rsidRPr="00C9470A">
        <w:t xml:space="preserve"> rozstrzygnięcia </w:t>
      </w:r>
      <w:r w:rsidR="00EC19F8" w:rsidRPr="00C9470A">
        <w:t>zgodnie z Rekomendacją i informuje zainteresowanych Wnioskodawców o ostatecznej ocenie</w:t>
      </w:r>
      <w:r w:rsidR="00201312" w:rsidRPr="00C9470A">
        <w:t xml:space="preserve"> i publikuje </w:t>
      </w:r>
      <w:r w:rsidR="00DB3AFE" w:rsidRPr="00C9470A">
        <w:t xml:space="preserve">ją </w:t>
      </w:r>
      <w:r w:rsidR="00201312" w:rsidRPr="00C9470A">
        <w:t>na stronie internetowej</w:t>
      </w:r>
      <w:r w:rsidR="00EC19F8" w:rsidRPr="00C9470A">
        <w:t>.</w:t>
      </w:r>
    </w:p>
    <w:p w14:paraId="063BA71A" w14:textId="579530C5" w:rsidR="00C53D06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13" w:name="_Toc53671223"/>
      <w:bookmarkStart w:id="214" w:name="_Toc54726773"/>
      <w:bookmarkStart w:id="215" w:name="_Toc53671224"/>
      <w:bookmarkStart w:id="216" w:name="_Toc54726774"/>
      <w:bookmarkStart w:id="217" w:name="_Toc53671225"/>
      <w:bookmarkStart w:id="218" w:name="_Toc54726775"/>
      <w:bookmarkStart w:id="219" w:name="_Toc53671226"/>
      <w:bookmarkStart w:id="220" w:name="_Toc54726776"/>
      <w:bookmarkStart w:id="221" w:name="_Toc53671227"/>
      <w:bookmarkStart w:id="222" w:name="_Toc54726777"/>
      <w:bookmarkStart w:id="223" w:name="_Toc53671228"/>
      <w:bookmarkStart w:id="224" w:name="_Toc54726778"/>
      <w:bookmarkStart w:id="225" w:name="_Toc53671229"/>
      <w:bookmarkStart w:id="226" w:name="_Toc54726779"/>
      <w:bookmarkStart w:id="227" w:name="_Toc53671230"/>
      <w:bookmarkStart w:id="228" w:name="_Toc54726780"/>
      <w:bookmarkStart w:id="229" w:name="_Toc53671231"/>
      <w:bookmarkStart w:id="230" w:name="_Toc54726781"/>
      <w:bookmarkStart w:id="231" w:name="_Toc53671232"/>
      <w:bookmarkStart w:id="232" w:name="_Toc54726782"/>
      <w:bookmarkStart w:id="233" w:name="_Toc53671233"/>
      <w:bookmarkStart w:id="234" w:name="_Toc54726783"/>
      <w:bookmarkStart w:id="235" w:name="_Toc53671234"/>
      <w:bookmarkStart w:id="236" w:name="_Toc54726784"/>
      <w:bookmarkStart w:id="237" w:name="_Toc53671235"/>
      <w:bookmarkStart w:id="238" w:name="_Toc54726785"/>
      <w:bookmarkStart w:id="239" w:name="_Toc53671236"/>
      <w:bookmarkStart w:id="240" w:name="_Toc54726786"/>
      <w:bookmarkStart w:id="241" w:name="_Toc53671237"/>
      <w:bookmarkStart w:id="242" w:name="_Toc54726787"/>
      <w:bookmarkStart w:id="243" w:name="_Toc53671238"/>
      <w:bookmarkStart w:id="244" w:name="_Toc54726788"/>
      <w:bookmarkStart w:id="245" w:name="_Toc53671239"/>
      <w:bookmarkStart w:id="246" w:name="_Toc54726789"/>
      <w:bookmarkStart w:id="247" w:name="_Toc53671240"/>
      <w:bookmarkStart w:id="248" w:name="_Toc54726790"/>
      <w:bookmarkStart w:id="249" w:name="_Toc53671241"/>
      <w:bookmarkStart w:id="250" w:name="_Toc54726791"/>
      <w:bookmarkStart w:id="251" w:name="_Toc53671242"/>
      <w:bookmarkStart w:id="252" w:name="_Toc54726792"/>
      <w:bookmarkStart w:id="253" w:name="_Toc53671243"/>
      <w:bookmarkStart w:id="254" w:name="_Toc54726793"/>
      <w:bookmarkStart w:id="255" w:name="_Toc53671244"/>
      <w:bookmarkStart w:id="256" w:name="_Toc54726794"/>
      <w:bookmarkStart w:id="257" w:name="_Toc53671245"/>
      <w:bookmarkStart w:id="258" w:name="_Toc54726795"/>
      <w:bookmarkStart w:id="259" w:name="_Toc53671246"/>
      <w:bookmarkStart w:id="260" w:name="_Toc54726796"/>
      <w:bookmarkStart w:id="261" w:name="_Toc53671247"/>
      <w:bookmarkStart w:id="262" w:name="_Toc54726797"/>
      <w:bookmarkStart w:id="263" w:name="_Toc53671248"/>
      <w:bookmarkStart w:id="264" w:name="_Toc54726798"/>
      <w:bookmarkStart w:id="265" w:name="_Toc53671249"/>
      <w:bookmarkStart w:id="266" w:name="_Toc54726799"/>
      <w:bookmarkStart w:id="267" w:name="_Toc53671250"/>
      <w:bookmarkStart w:id="268" w:name="_Toc54726800"/>
      <w:bookmarkStart w:id="269" w:name="_Toc53671251"/>
      <w:bookmarkStart w:id="270" w:name="_Toc54726801"/>
      <w:bookmarkStart w:id="271" w:name="_Toc53671252"/>
      <w:bookmarkStart w:id="272" w:name="_Toc54726802"/>
      <w:bookmarkStart w:id="273" w:name="_Toc53671253"/>
      <w:bookmarkStart w:id="274" w:name="_Toc54726803"/>
      <w:bookmarkStart w:id="275" w:name="_Toc53671254"/>
      <w:bookmarkStart w:id="276" w:name="_Toc54726804"/>
      <w:bookmarkStart w:id="277" w:name="_Toc53671255"/>
      <w:bookmarkStart w:id="278" w:name="_Toc54726805"/>
      <w:bookmarkStart w:id="279" w:name="_Toc53671256"/>
      <w:bookmarkStart w:id="280" w:name="_Toc54726806"/>
      <w:bookmarkStart w:id="281" w:name="_Toc53671257"/>
      <w:bookmarkStart w:id="282" w:name="_Toc54726807"/>
      <w:bookmarkStart w:id="283" w:name="_Toc53671258"/>
      <w:bookmarkStart w:id="284" w:name="_Toc54726808"/>
      <w:bookmarkStart w:id="285" w:name="_Toc53671259"/>
      <w:bookmarkStart w:id="286" w:name="_Toc54726809"/>
      <w:bookmarkStart w:id="287" w:name="_Toc53671260"/>
      <w:bookmarkStart w:id="288" w:name="_Toc54726810"/>
      <w:bookmarkStart w:id="289" w:name="_Toc53671261"/>
      <w:bookmarkStart w:id="290" w:name="_Toc54726811"/>
      <w:bookmarkStart w:id="291" w:name="_Toc53671262"/>
      <w:bookmarkStart w:id="292" w:name="_Toc54726812"/>
      <w:bookmarkStart w:id="293" w:name="_Toc53671263"/>
      <w:bookmarkStart w:id="294" w:name="_Toc54726813"/>
      <w:bookmarkStart w:id="295" w:name="_Toc53671264"/>
      <w:bookmarkStart w:id="296" w:name="_Toc54726814"/>
      <w:bookmarkStart w:id="297" w:name="_Toc53671265"/>
      <w:bookmarkStart w:id="298" w:name="_Toc54726815"/>
      <w:bookmarkStart w:id="299" w:name="_Toc494180647"/>
      <w:bookmarkStart w:id="300" w:name="_Toc496261297"/>
      <w:bookmarkStart w:id="301" w:name="_Toc503863005"/>
      <w:bookmarkStart w:id="302" w:name="_Toc53762110"/>
      <w:bookmarkStart w:id="303" w:name="_Toc67954940"/>
      <w:bookmarkEnd w:id="115"/>
      <w:bookmarkEnd w:id="116"/>
      <w:bookmarkEnd w:id="211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dotyczące </w:t>
      </w:r>
      <w:r w:rsidR="007267BB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wykorzystania i podziału </w:t>
      </w:r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praw własności intelektualnej do rezultatów </w:t>
      </w:r>
      <w:bookmarkEnd w:id="299"/>
      <w:bookmarkEnd w:id="300"/>
      <w:bookmarkEnd w:id="301"/>
      <w:r w:rsidR="00390FB3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302"/>
      <w:bookmarkEnd w:id="303"/>
    </w:p>
    <w:p w14:paraId="6FD15BEE" w14:textId="3823CB14" w:rsidR="00C53D06" w:rsidRPr="00C9470A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C9470A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9470A">
        <w:rPr>
          <w:rFonts w:cstheme="majorBidi"/>
        </w:rPr>
        <w:t xml:space="preserve">Uczestników Przedsięwzięcia </w:t>
      </w:r>
      <w:r w:rsidRPr="00C9470A">
        <w:rPr>
          <w:rFonts w:cstheme="majorBidi"/>
        </w:rPr>
        <w:t>i NCBR, określone zostały szczegółowo w </w:t>
      </w:r>
      <w:r w:rsidR="007267BB" w:rsidRPr="00C9470A">
        <w:rPr>
          <w:rFonts w:cstheme="majorBidi"/>
        </w:rPr>
        <w:t xml:space="preserve">postanowieniach wzoru </w:t>
      </w:r>
      <w:r w:rsidRPr="00C9470A">
        <w:rPr>
          <w:rFonts w:cstheme="majorBidi"/>
        </w:rPr>
        <w:t>Umow</w:t>
      </w:r>
      <w:r w:rsidR="00A655DA" w:rsidRPr="00C9470A">
        <w:rPr>
          <w:rFonts w:cstheme="majorBidi"/>
        </w:rPr>
        <w:t>y</w:t>
      </w:r>
      <w:r w:rsidRPr="00C9470A">
        <w:rPr>
          <w:rFonts w:cstheme="majorBidi"/>
        </w:rPr>
        <w:t>, stanowiące</w:t>
      </w:r>
      <w:r w:rsidR="73F6147F" w:rsidRPr="00C9470A">
        <w:rPr>
          <w:rFonts w:cstheme="majorBidi"/>
        </w:rPr>
        <w:t xml:space="preserve">go </w:t>
      </w:r>
      <w:r w:rsidRPr="00C9470A">
        <w:rPr>
          <w:rFonts w:cstheme="majorBidi"/>
        </w:rPr>
        <w:t xml:space="preserve">Załącznik nr </w:t>
      </w:r>
      <w:r w:rsidR="006B296C" w:rsidRPr="00C9470A">
        <w:t>8</w:t>
      </w:r>
      <w:r w:rsidR="00836A29" w:rsidRPr="00C9470A">
        <w:rPr>
          <w:rFonts w:cstheme="majorBidi"/>
        </w:rPr>
        <w:t xml:space="preserve"> </w:t>
      </w:r>
      <w:r w:rsidR="003335C7" w:rsidRPr="00C9470A">
        <w:rPr>
          <w:rFonts w:cstheme="majorBidi"/>
        </w:rPr>
        <w:t xml:space="preserve">do Regulaminu. </w:t>
      </w:r>
    </w:p>
    <w:p w14:paraId="4DC09E50" w14:textId="5162F980" w:rsidR="00E915E2" w:rsidRPr="00C9470A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W każdym </w:t>
      </w:r>
      <w:r w:rsidR="00CF507A" w:rsidRPr="00C9470A">
        <w:rPr>
          <w:rFonts w:cstheme="majorBidi"/>
        </w:rPr>
        <w:t>przypadku</w:t>
      </w:r>
      <w:r w:rsidRPr="00C9470A">
        <w:rPr>
          <w:rFonts w:cstheme="majorBidi"/>
        </w:rPr>
        <w:t xml:space="preserve">, </w:t>
      </w:r>
      <w:r w:rsidR="00EB149A" w:rsidRPr="00C9470A">
        <w:rPr>
          <w:rFonts w:cstheme="majorBidi"/>
        </w:rPr>
        <w:t>zamiarem Centrum jest</w:t>
      </w:r>
      <w:r w:rsidR="00D65CB8" w:rsidRPr="00C9470A">
        <w:rPr>
          <w:rFonts w:cstheme="majorBidi"/>
        </w:rPr>
        <w:t>,</w:t>
      </w:r>
      <w:r w:rsidR="00EB149A" w:rsidRPr="00C9470A">
        <w:rPr>
          <w:rFonts w:cstheme="majorBidi"/>
        </w:rPr>
        <w:t xml:space="preserve"> </w:t>
      </w:r>
      <w:r w:rsidR="00D65CB8" w:rsidRPr="00C9470A">
        <w:rPr>
          <w:rFonts w:cstheme="majorBidi"/>
        </w:rPr>
        <w:t>a</w:t>
      </w:r>
      <w:r w:rsidR="00EB149A" w:rsidRPr="00C9470A">
        <w:rPr>
          <w:rFonts w:cstheme="majorBidi"/>
        </w:rPr>
        <w:t xml:space="preserve">by </w:t>
      </w:r>
      <w:r w:rsidR="008C0349" w:rsidRPr="00C9470A">
        <w:rPr>
          <w:rFonts w:cstheme="majorBidi"/>
        </w:rPr>
        <w:t xml:space="preserve">Umowa przewidywała zasady dotyczące podziału uprawnień do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 xml:space="preserve">yników </w:t>
      </w:r>
      <w:r w:rsidR="006B2C91" w:rsidRPr="00C9470A">
        <w:rPr>
          <w:rFonts w:cstheme="majorBidi"/>
        </w:rPr>
        <w:t xml:space="preserve">Prac B+R prowadzonych w ramach </w:t>
      </w:r>
      <w:r w:rsidR="00390FB3" w:rsidRPr="00C9470A">
        <w:rPr>
          <w:rFonts w:cstheme="majorBidi"/>
        </w:rPr>
        <w:t>Przedsięwzięcia</w:t>
      </w:r>
      <w:r w:rsidR="008C0349" w:rsidRPr="00C9470A">
        <w:rPr>
          <w:rFonts w:cstheme="majorBidi"/>
        </w:rPr>
        <w:t xml:space="preserve">, będących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>ynikiem</w:t>
      </w:r>
      <w:r w:rsidR="006B2C91" w:rsidRPr="00C9470A">
        <w:rPr>
          <w:rFonts w:cstheme="majorBidi"/>
        </w:rPr>
        <w:t xml:space="preserve"> Prac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</w:t>
      </w:r>
      <w:r w:rsidR="00454FD1" w:rsidRPr="00C9470A">
        <w:rPr>
          <w:rFonts w:cstheme="majorBidi"/>
        </w:rPr>
        <w:t xml:space="preserve"> oraz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II, w tym wyników stanowiących przedmiot praw własności intelektualnej, w</w:t>
      </w:r>
      <w:r w:rsidR="00293D64" w:rsidRPr="00C9470A">
        <w:rPr>
          <w:rFonts w:cstheme="majorBidi"/>
        </w:rPr>
        <w:t> </w:t>
      </w:r>
      <w:r w:rsidR="008C0349" w:rsidRPr="00C9470A">
        <w:rPr>
          <w:rFonts w:cstheme="majorBidi"/>
        </w:rPr>
        <w:t xml:space="preserve">sposób </w:t>
      </w:r>
      <w:r w:rsidR="003D4AD2" w:rsidRPr="00C9470A">
        <w:rPr>
          <w:rFonts w:cstheme="majorBidi"/>
        </w:rPr>
        <w:t>w</w:t>
      </w:r>
      <w:r w:rsidR="008D227C" w:rsidRPr="00C9470A">
        <w:rPr>
          <w:rFonts w:cstheme="majorBidi"/>
        </w:rPr>
        <w:t> </w:t>
      </w:r>
      <w:r w:rsidR="003D4AD2" w:rsidRPr="00C9470A">
        <w:rPr>
          <w:rFonts w:cstheme="majorBidi"/>
        </w:rPr>
        <w:t xml:space="preserve">największym stopniu </w:t>
      </w:r>
      <w:r w:rsidR="002D78A0" w:rsidRPr="00C9470A">
        <w:rPr>
          <w:rFonts w:cstheme="majorBidi"/>
        </w:rPr>
        <w:t xml:space="preserve">uwzględniający </w:t>
      </w:r>
      <w:r w:rsidR="6FA4B80B" w:rsidRPr="00C9470A">
        <w:rPr>
          <w:rFonts w:cstheme="majorBidi"/>
        </w:rPr>
        <w:t>Wymagania</w:t>
      </w:r>
      <w:r w:rsidR="002D78A0" w:rsidRPr="00C9470A">
        <w:rPr>
          <w:rFonts w:cstheme="majorBidi"/>
        </w:rPr>
        <w:t xml:space="preserve"> wskazane</w:t>
      </w:r>
      <w:r w:rsidR="007B6F49" w:rsidRPr="00C9470A">
        <w:rPr>
          <w:rFonts w:cstheme="majorBidi"/>
        </w:rPr>
        <w:t xml:space="preserve"> </w:t>
      </w:r>
      <w:r w:rsidR="00C53D06" w:rsidRPr="00C9470A">
        <w:rPr>
          <w:rFonts w:cstheme="majorBidi"/>
        </w:rPr>
        <w:t>w przytoczonych w treści Regulaminu Zasad</w:t>
      </w:r>
      <w:r w:rsidR="00E95116" w:rsidRPr="00C9470A">
        <w:rPr>
          <w:rFonts w:cstheme="majorBidi"/>
        </w:rPr>
        <w:t>ach</w:t>
      </w:r>
      <w:r w:rsidR="00C53D06" w:rsidRPr="00C9470A">
        <w:rPr>
          <w:rFonts w:cstheme="majorBidi"/>
        </w:rPr>
        <w:t xml:space="preserve"> Ramowych</w:t>
      </w:r>
      <w:r w:rsidR="00295C42" w:rsidRPr="00C9470A">
        <w:rPr>
          <w:rFonts w:cstheme="majorBidi"/>
        </w:rPr>
        <w:t>,</w:t>
      </w:r>
      <w:r w:rsidR="00295C42" w:rsidRPr="00C9470A">
        <w:t xml:space="preserve"> z uwzględnieniem celów Przedsięwzięcia określonych w Rozdziale </w:t>
      </w:r>
      <w:r w:rsidRPr="00C9470A">
        <w:fldChar w:fldCharType="begin"/>
      </w:r>
      <w:r w:rsidRPr="00C9470A">
        <w:instrText xml:space="preserve"> REF _Ref52630528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I</w:t>
      </w:r>
      <w:r w:rsidRPr="00C9470A">
        <w:fldChar w:fldCharType="end"/>
      </w:r>
      <w:r w:rsidR="00C53D06" w:rsidRPr="00C9470A">
        <w:rPr>
          <w:rFonts w:cstheme="majorBidi"/>
        </w:rPr>
        <w:t>.</w:t>
      </w:r>
    </w:p>
    <w:p w14:paraId="48AF9B00" w14:textId="50328419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304" w:name="_Toc494180648"/>
      <w:bookmarkStart w:id="305" w:name="_Ref495406023"/>
      <w:bookmarkStart w:id="306" w:name="_Ref495406036"/>
      <w:bookmarkStart w:id="307" w:name="_Ref495411273"/>
      <w:bookmarkStart w:id="308" w:name="_Ref495413649"/>
      <w:bookmarkStart w:id="309" w:name="_Ref495414064"/>
      <w:bookmarkStart w:id="310" w:name="_Ref495414078"/>
      <w:bookmarkStart w:id="311" w:name="_Ref495417463"/>
      <w:bookmarkStart w:id="312" w:name="_Ref495486285"/>
      <w:bookmarkStart w:id="313" w:name="_Ref495583897"/>
      <w:bookmarkStart w:id="314" w:name="_Ref495586441"/>
      <w:bookmarkStart w:id="315" w:name="_Ref495916476"/>
      <w:bookmarkStart w:id="316" w:name="_Ref495918951"/>
      <w:bookmarkStart w:id="317" w:name="_Ref495924877"/>
      <w:bookmarkStart w:id="318" w:name="_Ref495934636"/>
      <w:bookmarkStart w:id="319" w:name="_Toc496261298"/>
      <w:bookmarkStart w:id="320" w:name="_Toc503863006"/>
      <w:bookmarkStart w:id="321" w:name="_Ref508784902"/>
      <w:bookmarkStart w:id="322" w:name="_Ref52646295"/>
      <w:bookmarkStart w:id="323" w:name="_Ref54707550"/>
      <w:bookmarkStart w:id="324" w:name="_Toc53762111"/>
      <w:bookmarkStart w:id="325" w:name="_Toc67954941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Budżet </w:t>
      </w:r>
      <w:r w:rsidR="00390FB3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Przedsięwzięcia</w:t>
      </w:r>
      <w:r w:rsidR="0C03D7AA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i</w:t>
      </w:r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zasady 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r w:rsidR="00C216F2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zapłaty wynagrodzenia</w:t>
      </w:r>
      <w:bookmarkEnd w:id="323"/>
      <w:bookmarkEnd w:id="324"/>
      <w:bookmarkEnd w:id="325"/>
    </w:p>
    <w:p w14:paraId="32EA96F4" w14:textId="60DCB7A8" w:rsidR="00C53D06" w:rsidRPr="00C9470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26" w:name="_Ref496089061"/>
      <w:r w:rsidRPr="00C9470A">
        <w:rPr>
          <w:rFonts w:cstheme="majorBidi"/>
        </w:rPr>
        <w:t>Całkowity</w:t>
      </w:r>
      <w:r w:rsidRPr="00C9470A">
        <w:t xml:space="preserve"> budżet </w:t>
      </w:r>
      <w:r w:rsidR="00390FB3" w:rsidRPr="00C9470A">
        <w:t>Przedsięwzięcia</w:t>
      </w:r>
      <w:r w:rsidRPr="00C9470A">
        <w:t xml:space="preserve"> wynosi</w:t>
      </w:r>
      <w:r w:rsidR="6326C988" w:rsidRPr="00C9470A">
        <w:t xml:space="preserve"> 3</w:t>
      </w:r>
      <w:r w:rsidR="00A85EEA" w:rsidRPr="00C9470A">
        <w:t>8</w:t>
      </w:r>
      <w:r w:rsidR="6326C988" w:rsidRPr="00C9470A">
        <w:t xml:space="preserve"> </w:t>
      </w:r>
      <w:r w:rsidR="00A85EEA" w:rsidRPr="00C9470A">
        <w:t>0</w:t>
      </w:r>
      <w:r w:rsidR="009D542E" w:rsidRPr="00C9470A">
        <w:t xml:space="preserve">00 </w:t>
      </w:r>
      <w:r w:rsidR="6326C988" w:rsidRPr="00C9470A">
        <w:t>000</w:t>
      </w:r>
      <w:r w:rsidR="00AC5A31" w:rsidRPr="00C9470A">
        <w:t xml:space="preserve"> </w:t>
      </w:r>
      <w:r w:rsidRPr="00C9470A">
        <w:rPr>
          <w:b/>
          <w:bCs/>
        </w:rPr>
        <w:t xml:space="preserve">zł (słownie: </w:t>
      </w:r>
      <w:r w:rsidR="1F66FB02" w:rsidRPr="00C9470A">
        <w:rPr>
          <w:b/>
          <w:bCs/>
        </w:rPr>
        <w:t xml:space="preserve">trzydzieści </w:t>
      </w:r>
      <w:r w:rsidR="00A85EEA" w:rsidRPr="00C9470A">
        <w:rPr>
          <w:b/>
          <w:bCs/>
        </w:rPr>
        <w:t xml:space="preserve">osiem </w:t>
      </w:r>
      <w:r w:rsidR="1F66FB02" w:rsidRPr="00C9470A">
        <w:rPr>
          <w:b/>
          <w:bCs/>
        </w:rPr>
        <w:t xml:space="preserve">milionów </w:t>
      </w:r>
      <w:r w:rsidRPr="00C9470A">
        <w:rPr>
          <w:b/>
          <w:bCs/>
        </w:rPr>
        <w:t>złotych)</w:t>
      </w:r>
      <w:r w:rsidR="00A738B3" w:rsidRPr="00C9470A">
        <w:rPr>
          <w:b/>
          <w:bCs/>
        </w:rPr>
        <w:t xml:space="preserve"> brutto</w:t>
      </w:r>
      <w:r w:rsidRPr="00C9470A">
        <w:rPr>
          <w:b/>
          <w:bCs/>
        </w:rPr>
        <w:t>.</w:t>
      </w:r>
    </w:p>
    <w:p w14:paraId="2F22DFC0" w14:textId="0CC0EF4D" w:rsidR="00A85EE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t xml:space="preserve">Budżet </w:t>
      </w:r>
      <w:r w:rsidR="00390FB3" w:rsidRPr="00C9470A">
        <w:t>Przedsięwzięcia</w:t>
      </w:r>
      <w:r w:rsidRPr="00C9470A">
        <w:t xml:space="preserve"> z podziałem na </w:t>
      </w:r>
      <w:r w:rsidR="0072148A" w:rsidRPr="00C9470A">
        <w:t xml:space="preserve">Etapy </w:t>
      </w:r>
      <w:r w:rsidRPr="00C9470A">
        <w:t>określa</w:t>
      </w:r>
      <w:r w:rsidR="00C53D06" w:rsidRPr="00C9470A">
        <w:t xml:space="preserve"> poniższa</w:t>
      </w:r>
      <w:r w:rsidRPr="00C9470A">
        <w:t xml:space="preserve"> tabela.</w:t>
      </w:r>
    </w:p>
    <w:p w14:paraId="114132DA" w14:textId="77777777" w:rsidR="001E0AD3" w:rsidRPr="00C9470A" w:rsidRDefault="001E0AD3" w:rsidP="001E0AD3">
      <w:pPr>
        <w:jc w:val="both"/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370"/>
        <w:gridCol w:w="1369"/>
        <w:gridCol w:w="2276"/>
        <w:gridCol w:w="4052"/>
      </w:tblGrid>
      <w:tr w:rsidR="00A32451" w:rsidRPr="00C9470A" w14:paraId="2DDF3DE5" w14:textId="77777777" w:rsidTr="001E0AD3">
        <w:tc>
          <w:tcPr>
            <w:tcW w:w="1368" w:type="dxa"/>
            <w:shd w:val="clear" w:color="auto" w:fill="70AD47" w:themeFill="accent6"/>
          </w:tcPr>
          <w:p w14:paraId="37563EC6" w14:textId="77777777" w:rsidR="00A32451" w:rsidRPr="00C9470A" w:rsidRDefault="00A32451" w:rsidP="00A85EEA">
            <w:pPr>
              <w:jc w:val="both"/>
            </w:pPr>
            <w:r w:rsidRPr="00C9470A">
              <w:t>Etap realizacji</w:t>
            </w:r>
          </w:p>
          <w:p w14:paraId="02B30242" w14:textId="77777777" w:rsidR="00A32451" w:rsidRPr="00C9470A" w:rsidRDefault="00A32451" w:rsidP="00A85EEA">
            <w:pPr>
              <w:jc w:val="both"/>
            </w:pPr>
            <w:r w:rsidRPr="00C9470A">
              <w:t>Przedsięwzięcia</w:t>
            </w:r>
          </w:p>
        </w:tc>
        <w:tc>
          <w:tcPr>
            <w:tcW w:w="1367" w:type="dxa"/>
            <w:shd w:val="clear" w:color="auto" w:fill="70AD47" w:themeFill="accent6"/>
          </w:tcPr>
          <w:p w14:paraId="286A46AA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Maksymalna liczba</w:t>
            </w:r>
          </w:p>
          <w:p w14:paraId="1025B371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Uczestników</w:t>
            </w:r>
          </w:p>
          <w:p w14:paraId="1161ABB4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Przedsięwzięcia w</w:t>
            </w:r>
          </w:p>
          <w:p w14:paraId="6B04CDF6" w14:textId="77777777" w:rsidR="00A32451" w:rsidRPr="00C9470A" w:rsidRDefault="00A32451" w:rsidP="00A85EEA">
            <w:pPr>
              <w:jc w:val="both"/>
            </w:pPr>
            <w:r w:rsidRPr="00C9470A">
              <w:rPr>
                <w:rFonts w:ascii="Calibri" w:hAnsi="Calibri" w:cs="Calibri"/>
              </w:rPr>
              <w:t>danym etapie</w:t>
            </w:r>
          </w:p>
        </w:tc>
        <w:tc>
          <w:tcPr>
            <w:tcW w:w="2273" w:type="dxa"/>
            <w:shd w:val="clear" w:color="auto" w:fill="70AD47" w:themeFill="accent6"/>
          </w:tcPr>
          <w:p w14:paraId="325E51B3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Maksymalny</w:t>
            </w:r>
            <w:r w:rsidRPr="00D94FA2">
              <w:rPr>
                <w:rFonts w:ascii="Calibri" w:hAnsi="Calibri"/>
              </w:rPr>
              <w:t xml:space="preserve"> wynagrodzenie brutto</w:t>
            </w:r>
          </w:p>
          <w:p w14:paraId="67711944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etapu</w:t>
            </w:r>
            <w:r w:rsidRPr="00D94FA2">
              <w:rPr>
                <w:rFonts w:ascii="Calibri" w:hAnsi="Calibri"/>
              </w:rPr>
              <w:t xml:space="preserve"> na jednego</w:t>
            </w:r>
          </w:p>
          <w:p w14:paraId="78E32C5A" w14:textId="77777777" w:rsidR="00A32451" w:rsidRPr="00D94FA2" w:rsidRDefault="00A32451" w:rsidP="00D94FA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94FA2">
              <w:rPr>
                <w:rFonts w:ascii="Calibri" w:hAnsi="Calibri"/>
              </w:rPr>
              <w:t>Uczestnika Przedsięwzięcia</w:t>
            </w:r>
          </w:p>
          <w:p w14:paraId="3E29730E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[PLN]</w:t>
            </w:r>
          </w:p>
        </w:tc>
        <w:tc>
          <w:tcPr>
            <w:tcW w:w="1366" w:type="dxa"/>
            <w:shd w:val="clear" w:color="auto" w:fill="70AD47" w:themeFill="accent6"/>
          </w:tcPr>
          <w:p w14:paraId="572FAB63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Całkowity maksymalny</w:t>
            </w:r>
          </w:p>
          <w:p w14:paraId="5ACEE3DB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koszt brutto danego</w:t>
            </w:r>
          </w:p>
          <w:p w14:paraId="4E08422B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etapu [PLN]</w:t>
            </w:r>
          </w:p>
        </w:tc>
      </w:tr>
      <w:tr w:rsidR="00A32451" w:rsidRPr="00C9470A" w14:paraId="65378D82" w14:textId="77777777" w:rsidTr="001E0AD3">
        <w:tc>
          <w:tcPr>
            <w:tcW w:w="1368" w:type="dxa"/>
            <w:shd w:val="clear" w:color="auto" w:fill="C5E0B3" w:themeFill="accent6" w:themeFillTint="66"/>
          </w:tcPr>
          <w:p w14:paraId="73B7F21F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 I</w:t>
            </w:r>
          </w:p>
        </w:tc>
        <w:tc>
          <w:tcPr>
            <w:tcW w:w="1367" w:type="dxa"/>
          </w:tcPr>
          <w:p w14:paraId="72D07383" w14:textId="77777777" w:rsidR="00A32451" w:rsidRPr="00D94FA2" w:rsidRDefault="00A32451" w:rsidP="00D94FA2">
            <w:pPr>
              <w:jc w:val="center"/>
            </w:pPr>
            <w:r w:rsidRPr="00C9470A">
              <w:t>10</w:t>
            </w:r>
          </w:p>
        </w:tc>
        <w:tc>
          <w:tcPr>
            <w:tcW w:w="2273" w:type="dxa"/>
          </w:tcPr>
          <w:p w14:paraId="41EC6A4A" w14:textId="77777777" w:rsidR="00A32451" w:rsidRPr="001A0617" w:rsidRDefault="00A32451" w:rsidP="00A85EEA">
            <w:pPr>
              <w:jc w:val="center"/>
            </w:pPr>
            <w:r w:rsidRPr="00C9470A">
              <w:rPr>
                <w:rFonts w:ascii="Calibri" w:hAnsi="Calibri" w:cs="Calibri"/>
              </w:rPr>
              <w:t>500 000</w:t>
            </w:r>
          </w:p>
          <w:p w14:paraId="25B682E9" w14:textId="77777777" w:rsidR="00A32451" w:rsidRPr="00C9470A" w:rsidRDefault="00A32451" w:rsidP="00D94FA2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047" w:type="dxa"/>
          </w:tcPr>
          <w:p w14:paraId="65C8D8F1" w14:textId="4C8A7A11" w:rsidR="00A32451" w:rsidRPr="00D94FA2" w:rsidRDefault="00A32451" w:rsidP="00A85EEA">
            <w:pPr>
              <w:jc w:val="center"/>
            </w:pPr>
            <w:r w:rsidRPr="00D94FA2">
              <w:rPr>
                <w:rFonts w:ascii="Calibri" w:hAnsi="Calibri"/>
              </w:rPr>
              <w:t>5</w:t>
            </w:r>
            <w:r w:rsidRPr="00C9470A">
              <w:rPr>
                <w:rFonts w:ascii="Calibri" w:hAnsi="Calibri" w:cs="Calibri"/>
              </w:rPr>
              <w:t xml:space="preserve"> 000 000</w:t>
            </w:r>
          </w:p>
        </w:tc>
      </w:tr>
      <w:tr w:rsidR="00A32451" w:rsidRPr="00C9470A" w14:paraId="37834C2B" w14:textId="77777777" w:rsidTr="001E0AD3">
        <w:tc>
          <w:tcPr>
            <w:tcW w:w="1368" w:type="dxa"/>
            <w:shd w:val="clear" w:color="auto" w:fill="C5E0B3" w:themeFill="accent6" w:themeFillTint="66"/>
          </w:tcPr>
          <w:p w14:paraId="17EE40B2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 II</w:t>
            </w:r>
          </w:p>
        </w:tc>
        <w:tc>
          <w:tcPr>
            <w:tcW w:w="1367" w:type="dxa"/>
          </w:tcPr>
          <w:p w14:paraId="2A34A8F2" w14:textId="77777777" w:rsidR="00A32451" w:rsidRPr="00D94FA2" w:rsidRDefault="00A32451" w:rsidP="00D94FA2">
            <w:pPr>
              <w:jc w:val="center"/>
            </w:pPr>
            <w:r w:rsidRPr="00D94FA2">
              <w:t>1</w:t>
            </w:r>
          </w:p>
        </w:tc>
        <w:tc>
          <w:tcPr>
            <w:tcW w:w="2273" w:type="dxa"/>
          </w:tcPr>
          <w:p w14:paraId="4142178E" w14:textId="77777777" w:rsidR="00A32451" w:rsidRPr="00D94FA2" w:rsidRDefault="00A32451" w:rsidP="00D94FA2">
            <w:pPr>
              <w:jc w:val="center"/>
            </w:pPr>
            <w:r w:rsidRPr="00C9470A">
              <w:t>33 000 000</w:t>
            </w:r>
          </w:p>
        </w:tc>
        <w:tc>
          <w:tcPr>
            <w:tcW w:w="1366" w:type="dxa"/>
          </w:tcPr>
          <w:p w14:paraId="1F8E774B" w14:textId="77777777" w:rsidR="00A32451" w:rsidRPr="00D94FA2" w:rsidRDefault="00A32451" w:rsidP="00D94FA2">
            <w:pPr>
              <w:jc w:val="center"/>
            </w:pPr>
            <w:r w:rsidRPr="00C9470A">
              <w:t>33 000 000</w:t>
            </w:r>
          </w:p>
        </w:tc>
      </w:tr>
      <w:tr w:rsidR="00A32451" w:rsidRPr="00C9470A" w14:paraId="40B56CD4" w14:textId="77777777" w:rsidTr="001E0AD3">
        <w:tc>
          <w:tcPr>
            <w:tcW w:w="5008" w:type="dxa"/>
            <w:gridSpan w:val="3"/>
            <w:shd w:val="clear" w:color="auto" w:fill="70AD47" w:themeFill="accent6"/>
          </w:tcPr>
          <w:p w14:paraId="4CA2244B" w14:textId="77777777" w:rsidR="00A32451" w:rsidRPr="00D94FA2" w:rsidRDefault="00A32451" w:rsidP="00D94FA2">
            <w:pPr>
              <w:jc w:val="right"/>
            </w:pPr>
            <w:r w:rsidRPr="00C9470A">
              <w:rPr>
                <w:rFonts w:ascii="Calibri-Bold" w:hAnsi="Calibri-Bold" w:cs="Calibri-Bold"/>
                <w:b/>
                <w:bCs/>
              </w:rPr>
              <w:t>SUMA BRUTTO</w:t>
            </w:r>
          </w:p>
        </w:tc>
        <w:tc>
          <w:tcPr>
            <w:tcW w:w="1366" w:type="dxa"/>
            <w:shd w:val="clear" w:color="auto" w:fill="70AD47" w:themeFill="accent6"/>
          </w:tcPr>
          <w:p w14:paraId="035721B9" w14:textId="77777777" w:rsidR="00A32451" w:rsidRPr="00C9470A" w:rsidRDefault="00A32451" w:rsidP="00A85EEA">
            <w:pPr>
              <w:jc w:val="center"/>
            </w:pPr>
            <w:r w:rsidRPr="00C9470A">
              <w:rPr>
                <w:rFonts w:ascii="Calibri-Bold" w:hAnsi="Calibri-Bold" w:cs="Calibri-Bold"/>
                <w:b/>
                <w:bCs/>
              </w:rPr>
              <w:t>38 000 000</w:t>
            </w:r>
          </w:p>
        </w:tc>
      </w:tr>
    </w:tbl>
    <w:p w14:paraId="44AC275B" w14:textId="63886B26" w:rsidR="544C7337" w:rsidRPr="00C9470A" w:rsidRDefault="544C7337" w:rsidP="00D94FA2">
      <w:pPr>
        <w:jc w:val="both"/>
      </w:pPr>
    </w:p>
    <w:p w14:paraId="431D5D70" w14:textId="23AA09D5" w:rsidR="00AC5A31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rPr>
          <w:b/>
          <w:bCs/>
        </w:rPr>
        <w:t xml:space="preserve">Maksymalny poziom </w:t>
      </w:r>
      <w:r w:rsidR="00C216F2" w:rsidRPr="00C9470A">
        <w:rPr>
          <w:b/>
          <w:bCs/>
        </w:rPr>
        <w:t xml:space="preserve">wynagrodzenia </w:t>
      </w:r>
      <w:r w:rsidRPr="00C9470A">
        <w:rPr>
          <w:b/>
          <w:bCs/>
        </w:rPr>
        <w:t xml:space="preserve">jednego </w:t>
      </w:r>
      <w:r w:rsidR="00D15DB4" w:rsidRPr="00C9470A">
        <w:rPr>
          <w:b/>
          <w:bCs/>
        </w:rPr>
        <w:t>Uczestnika Przedsięwzięcia</w:t>
      </w:r>
      <w:r w:rsidRPr="00C9470A">
        <w:rPr>
          <w:b/>
          <w:bCs/>
        </w:rPr>
        <w:t xml:space="preserve"> </w:t>
      </w:r>
      <w:r w:rsidR="00C216F2" w:rsidRPr="00C9470A">
        <w:rPr>
          <w:b/>
          <w:bCs/>
        </w:rPr>
        <w:t xml:space="preserve">w ramach </w:t>
      </w:r>
      <w:r w:rsidRPr="00C9470A">
        <w:rPr>
          <w:b/>
          <w:bCs/>
        </w:rPr>
        <w:t>Umowy</w:t>
      </w:r>
      <w:r w:rsidR="0040046F" w:rsidRPr="00C9470A">
        <w:rPr>
          <w:b/>
          <w:bCs/>
        </w:rPr>
        <w:t xml:space="preserve"> </w:t>
      </w:r>
      <w:r w:rsidR="0040046F" w:rsidRPr="00C9470A">
        <w:t>(jego</w:t>
      </w:r>
      <w:r w:rsidR="0040046F" w:rsidRPr="00C9470A">
        <w:rPr>
          <w:b/>
          <w:bCs/>
        </w:rPr>
        <w:t xml:space="preserve"> </w:t>
      </w:r>
      <w:r w:rsidR="0040046F" w:rsidRPr="00C9470A">
        <w:t>wynagrodzenia)</w:t>
      </w:r>
      <w:r w:rsidR="00295C42" w:rsidRPr="00C9470A">
        <w:t xml:space="preserve"> wskazan</w:t>
      </w:r>
      <w:r w:rsidR="00BF0CBC" w:rsidRPr="00C9470A">
        <w:t>y</w:t>
      </w:r>
      <w:r w:rsidR="00295C42" w:rsidRPr="00C9470A">
        <w:t xml:space="preserve"> we Wniosku</w:t>
      </w:r>
      <w:r w:rsidRPr="00C9470A">
        <w:t xml:space="preserve">, </w:t>
      </w:r>
      <w:r w:rsidR="00295C42" w:rsidRPr="00C9470A">
        <w:t xml:space="preserve">obejmujący jego świadczenia </w:t>
      </w:r>
      <w:r w:rsidRPr="00C9470A">
        <w:t xml:space="preserve">w ramach </w:t>
      </w:r>
      <w:r w:rsidR="00295C42" w:rsidRPr="00C9470A">
        <w:t xml:space="preserve">Umowy z rozbiciem na wynagrodzenie za wykonanie </w:t>
      </w:r>
      <w:r w:rsidR="00784C7B" w:rsidRPr="00C9470A">
        <w:t>Etap</w:t>
      </w:r>
      <w:r w:rsidR="00295C42" w:rsidRPr="00C9470A">
        <w:t>u</w:t>
      </w:r>
      <w:r w:rsidR="00784C7B" w:rsidRPr="00C9470A">
        <w:t xml:space="preserve"> I</w:t>
      </w:r>
      <w:r w:rsidR="00BF0CBC" w:rsidRPr="00C9470A">
        <w:t xml:space="preserve"> </w:t>
      </w:r>
      <w:proofErr w:type="spellStart"/>
      <w:r w:rsidR="00BF0CBC" w:rsidRPr="00C9470A">
        <w:t>i</w:t>
      </w:r>
      <w:proofErr w:type="spellEnd"/>
      <w:r w:rsidR="00784C7B" w:rsidRPr="00C9470A">
        <w:t xml:space="preserve"> </w:t>
      </w:r>
      <w:r w:rsidR="00295C42" w:rsidRPr="00C9470A">
        <w:t xml:space="preserve">Etapu </w:t>
      </w:r>
      <w:r w:rsidR="00784C7B" w:rsidRPr="00C9470A">
        <w:t>II</w:t>
      </w:r>
      <w:r w:rsidR="001A0617">
        <w:t xml:space="preserve"> </w:t>
      </w:r>
      <w:r w:rsidRPr="00C9470A">
        <w:t>nie może przekroczyć kwot wynikających z</w:t>
      </w:r>
      <w:r w:rsidR="00784C7B" w:rsidRPr="00C9470A">
        <w:t> </w:t>
      </w:r>
      <w:r w:rsidRPr="00C9470A">
        <w:t xml:space="preserve">określonych w Regulaminie maksymalnych kwot </w:t>
      </w:r>
      <w:r w:rsidR="00374DD5" w:rsidRPr="00C9470A">
        <w:t xml:space="preserve">brutto </w:t>
      </w:r>
      <w:r w:rsidR="00295C42" w:rsidRPr="00C9470A">
        <w:t xml:space="preserve">przypadających na dany Etap </w:t>
      </w:r>
      <w:r w:rsidR="004B3B4A" w:rsidRPr="00C9470A">
        <w:t>na jednego Uczestnika Przedsięwzięcia</w:t>
      </w:r>
      <w:r w:rsidR="00295C42" w:rsidRPr="00C9470A">
        <w:t>.</w:t>
      </w:r>
    </w:p>
    <w:p w14:paraId="5D865DAB" w14:textId="3801218C" w:rsidR="001A0617" w:rsidRPr="00C9470A" w:rsidRDefault="001A0617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Jeśli Wnioskodawca zgłasza Rozwiązanie składające się zarówno z Komponentu Procesowego jak i Komponentu Technologicznego, to zobowiązany jest w ramach wynagrodzenia danego Etapu wyszczególnić jaka jego część przypada na który Komponent. Łączne wynagrodzenie Wnioskodawcy za oba Komponent</w:t>
      </w:r>
      <w:r w:rsidR="4AC05A4C">
        <w:t>y</w:t>
      </w:r>
      <w:r>
        <w:t xml:space="preserve"> nie może przekroczyć maksymalnego wynagrodzenia jednego Uczestnika Przedsięwzięcia, określonego zgodnie z ust. 1-3.</w:t>
      </w:r>
    </w:p>
    <w:p w14:paraId="29B58A50" w14:textId="156FBC05" w:rsidR="00C53D06" w:rsidRPr="00C9470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23D532F9">
        <w:rPr>
          <w:b/>
          <w:bCs/>
        </w:rPr>
        <w:t xml:space="preserve">Szczegółowy sposób </w:t>
      </w:r>
      <w:r w:rsidR="00C216F2" w:rsidRPr="23D532F9">
        <w:rPr>
          <w:b/>
          <w:bCs/>
        </w:rPr>
        <w:t>zapłaty wynagrodzenia</w:t>
      </w:r>
      <w:r w:rsidRPr="23D532F9">
        <w:rPr>
          <w:b/>
          <w:bCs/>
        </w:rPr>
        <w:t>, w tym warunki i form</w:t>
      </w:r>
      <w:r w:rsidR="00C216F2" w:rsidRPr="23D532F9">
        <w:rPr>
          <w:b/>
          <w:bCs/>
        </w:rPr>
        <w:t>a</w:t>
      </w:r>
      <w:r w:rsidRPr="23D532F9">
        <w:rPr>
          <w:b/>
          <w:bCs/>
        </w:rPr>
        <w:t xml:space="preserve"> przekazywanego przez NCBR </w:t>
      </w:r>
      <w:r w:rsidR="00C216F2" w:rsidRPr="23D532F9">
        <w:rPr>
          <w:b/>
          <w:bCs/>
        </w:rPr>
        <w:t>wynagrodzenia,</w:t>
      </w:r>
      <w:r w:rsidRPr="23D532F9">
        <w:rPr>
          <w:b/>
          <w:bCs/>
        </w:rPr>
        <w:t xml:space="preserve"> określone </w:t>
      </w:r>
      <w:r w:rsidR="0050359D" w:rsidRPr="23D532F9">
        <w:rPr>
          <w:b/>
          <w:bCs/>
        </w:rPr>
        <w:t xml:space="preserve">zostały </w:t>
      </w:r>
      <w:r w:rsidRPr="23D532F9">
        <w:rPr>
          <w:b/>
          <w:bCs/>
        </w:rPr>
        <w:t>w Umowie</w:t>
      </w:r>
      <w:r>
        <w:t>.</w:t>
      </w:r>
      <w:r w:rsidR="001334BF">
        <w:t xml:space="preserve"> Umowa przewiduje prawo opcji.</w:t>
      </w:r>
    </w:p>
    <w:p w14:paraId="6AFA450D" w14:textId="308CAA58" w:rsidR="00D54FAD" w:rsidRPr="00C9470A" w:rsidRDefault="00D15DB4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Uczestnik Przedsięwzięcia</w:t>
      </w:r>
      <w:r w:rsidR="00CA056E">
        <w:t xml:space="preserve"> może rozpocząć realizację Umowy oraz poszczególnych </w:t>
      </w:r>
      <w:r w:rsidR="004F5BD5">
        <w:t>Etapów</w:t>
      </w:r>
      <w:r w:rsidR="00CA056E">
        <w:t xml:space="preserve"> wyłącznie na zasadach określonych w Umowie.</w:t>
      </w:r>
    </w:p>
    <w:p w14:paraId="3C8D7A19" w14:textId="1CA5E02F" w:rsidR="001A0617" w:rsidRDefault="001A0617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Jeśli NCBR przed publikacją Listy Rankingowej ustal</w:t>
      </w:r>
      <w:r w:rsidR="00894736">
        <w:t>i</w:t>
      </w:r>
      <w:r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5A1F98AD" w:rsidR="00B276FC" w:rsidRPr="00C9470A" w:rsidRDefault="00254504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W</w:t>
      </w:r>
      <w:r w:rsidR="00D54FAD">
        <w:t xml:space="preserve"> trakcie realizacji </w:t>
      </w:r>
      <w:r w:rsidR="4038667E">
        <w:t>U</w:t>
      </w:r>
      <w:r w:rsidR="00D54FAD">
        <w:t xml:space="preserve">mów z Uczestnikami Przedsięwzięcia, w razie dysponowania </w:t>
      </w:r>
      <w:r w:rsidR="009E36DF">
        <w:t xml:space="preserve">środkami </w:t>
      </w:r>
      <w:r w:rsidR="00D54FAD">
        <w:t xml:space="preserve">dodatkowymi </w:t>
      </w:r>
      <w:r w:rsidR="3C96D7DF">
        <w:t xml:space="preserve">lub pozostałymi wskutek różnicy między </w:t>
      </w:r>
      <w:r w:rsidR="5158D23E">
        <w:t xml:space="preserve">Alokacją i </w:t>
      </w:r>
      <w:r w:rsidR="2B9A36DA">
        <w:t xml:space="preserve">wynagrodzeniem całkowitym określonym </w:t>
      </w:r>
      <w:r w:rsidR="3C96D7DF">
        <w:t>Wnioskami</w:t>
      </w:r>
      <w:r w:rsidR="00E02FFF">
        <w:t>,</w:t>
      </w:r>
      <w:r w:rsidR="3C96D7DF">
        <w:t xml:space="preserve"> </w:t>
      </w:r>
      <w:r>
        <w:t>i wedle swojego uznania</w:t>
      </w:r>
      <w:r w:rsidR="00D54FAD">
        <w:t xml:space="preserve">, </w:t>
      </w:r>
      <w:r>
        <w:t xml:space="preserve">NCBR </w:t>
      </w:r>
      <w:r w:rsidR="00D54FAD">
        <w:t>może jednostronnie zwiększyć</w:t>
      </w:r>
      <w:r w:rsidR="00CA056E">
        <w:t xml:space="preserve"> </w:t>
      </w:r>
      <w:r w:rsidR="00D54FAD">
        <w:t xml:space="preserve">budżet </w:t>
      </w:r>
      <w:r w:rsidR="00C871ED">
        <w:t xml:space="preserve">ogólny </w:t>
      </w:r>
      <w:r w:rsidR="00D54FAD">
        <w:t>Przedsięwzięcia z takim skutkiem, że zwiększeniu ulegnie liczba Uczestników Przedsięwzięcia dopuszczanych do</w:t>
      </w:r>
      <w:r w:rsidR="00BF0CBC">
        <w:t xml:space="preserve"> Etapu II</w:t>
      </w:r>
      <w:r w:rsidR="00D54FAD">
        <w:t>. W takim wypadku NCBR informuje</w:t>
      </w:r>
      <w:r w:rsidR="00C94308">
        <w:t xml:space="preserve"> </w:t>
      </w:r>
      <w:r w:rsidR="00D54FAD">
        <w:t xml:space="preserve">Uczestników Przedsięwzięcia o takiej okoliczności i jej wpływie na </w:t>
      </w:r>
      <w:r w:rsidR="00C871ED">
        <w:t>liczbę Uczestników Przedsięwzięcia dopuszczanych w ramach Selekcji Etapu I do kolejnego Etapu</w:t>
      </w:r>
      <w:r w:rsidR="00C94308">
        <w:t xml:space="preserve"> niezwłocznie, lecz nie później niż przed ogłoszeniem Listy Rankingowej w ramach Selekcji Etapu</w:t>
      </w:r>
      <w:r w:rsidR="00BF0CBC">
        <w:t xml:space="preserve"> I</w:t>
      </w:r>
      <w:r>
        <w:t xml:space="preserve"> objętej zwiększeniem liczby Uczestników Przedsięwzięcia, zgodni</w:t>
      </w:r>
      <w:r w:rsidR="00326B98">
        <w:t>e</w:t>
      </w:r>
      <w:r>
        <w:t xml:space="preserve"> z niniejszym ustępem</w:t>
      </w:r>
      <w:r w:rsidR="00D54FAD">
        <w:t>.</w:t>
      </w:r>
      <w:r w:rsidR="00C871ED">
        <w:t xml:space="preserve"> Zmiana budżetu </w:t>
      </w:r>
      <w:r w:rsidR="55B3BE70">
        <w:t xml:space="preserve">ogólnego Przedsięwzięcia </w:t>
      </w:r>
      <w:r w:rsidR="003310B0">
        <w:t xml:space="preserve">i zwiększenie liczby Uczestników Przedsięwzięcia dopuszczanych do Etapu </w:t>
      </w:r>
      <w:r w:rsidR="00BF0CBC">
        <w:t xml:space="preserve">II </w:t>
      </w:r>
      <w:r w:rsidR="00C871ED">
        <w:t>zgodnie z tym ustępem nie wymaga zmian</w:t>
      </w:r>
      <w:r w:rsidR="5C5E22BB">
        <w:t>y</w:t>
      </w:r>
      <w:r w:rsidR="00C871ED">
        <w:t xml:space="preserve"> </w:t>
      </w:r>
      <w:r w:rsidR="58D1AC0B">
        <w:t>U</w:t>
      </w:r>
      <w:r w:rsidR="00C871ED">
        <w:t>mów z Uczestnikami Przedsięwzięcia.</w:t>
      </w:r>
    </w:p>
    <w:p w14:paraId="5BA752A7" w14:textId="77777777" w:rsidR="00293D64" w:rsidRPr="00C9470A" w:rsidRDefault="00293D64" w:rsidP="00293D64">
      <w:pPr>
        <w:pStyle w:val="Akapitzlist"/>
        <w:ind w:left="284"/>
        <w:jc w:val="both"/>
      </w:pPr>
      <w:bookmarkStart w:id="327" w:name="_Hlk511124657"/>
    </w:p>
    <w:p w14:paraId="3D1AC7A8" w14:textId="1C279127" w:rsidR="00C53D06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28" w:name="_Toc496261317"/>
      <w:bookmarkStart w:id="329" w:name="_Toc503863025"/>
      <w:bookmarkStart w:id="330" w:name="_Toc53762112"/>
      <w:bookmarkStart w:id="331" w:name="_Toc67954942"/>
      <w:bookmarkEnd w:id="326"/>
      <w:bookmarkEnd w:id="327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Postanowienia Umowy z </w:t>
      </w:r>
      <w:bookmarkEnd w:id="328"/>
      <w:bookmarkEnd w:id="329"/>
      <w:r w:rsidR="00D15DB4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Uczestnikami Przedsięwzięcia</w:t>
      </w:r>
      <w:bookmarkEnd w:id="330"/>
      <w:bookmarkEnd w:id="331"/>
    </w:p>
    <w:p w14:paraId="476A3C97" w14:textId="07F6F441" w:rsidR="0040046F" w:rsidRPr="00C9470A" w:rsidRDefault="008C0349" w:rsidP="00C53D06">
      <w:pPr>
        <w:spacing w:after="120" w:line="276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Wzór Umowy stanowi Załącznik nr </w:t>
      </w:r>
      <w:r w:rsidR="006B296C" w:rsidRPr="00C9470A">
        <w:rPr>
          <w:rFonts w:cstheme="majorHAnsi"/>
        </w:rPr>
        <w:t>8</w:t>
      </w:r>
      <w:r w:rsidRPr="00C9470A">
        <w:rPr>
          <w:rFonts w:cstheme="majorHAnsi"/>
        </w:rPr>
        <w:t xml:space="preserve"> do Regulaminu. Umowa określa zasady działania NCBR i 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nieokreślone w Regulaminie.</w:t>
      </w:r>
    </w:p>
    <w:p w14:paraId="372CA316" w14:textId="77777777" w:rsidR="0040046F" w:rsidRPr="00C9470A" w:rsidRDefault="0040046F" w:rsidP="00F1010A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bookmarkStart w:id="332" w:name="_Toc495414853"/>
      <w:bookmarkEnd w:id="332"/>
    </w:p>
    <w:p w14:paraId="467954E4" w14:textId="77777777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33" w:name="_Toc495487042"/>
      <w:bookmarkStart w:id="334" w:name="_Toc495414865"/>
      <w:bookmarkStart w:id="335" w:name="_Toc494180702"/>
      <w:bookmarkStart w:id="336" w:name="_Toc496261340"/>
      <w:bookmarkStart w:id="337" w:name="_Toc503863048"/>
      <w:bookmarkStart w:id="338" w:name="_Ref509201509"/>
      <w:bookmarkStart w:id="339" w:name="_Toc53762113"/>
      <w:bookmarkStart w:id="340" w:name="_Toc67954943"/>
      <w:bookmarkEnd w:id="333"/>
      <w:bookmarkEnd w:id="334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Przesłanki </w:t>
      </w:r>
      <w:r w:rsidR="000E3DB1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przedłużenia i </w:t>
      </w:r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zakończenia </w:t>
      </w:r>
      <w:bookmarkEnd w:id="335"/>
      <w:bookmarkEnd w:id="33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Postępowania</w:t>
      </w:r>
      <w:bookmarkEnd w:id="337"/>
      <w:bookmarkEnd w:id="338"/>
      <w:bookmarkEnd w:id="339"/>
      <w:bookmarkEnd w:id="340"/>
    </w:p>
    <w:p w14:paraId="37BA76C3" w14:textId="6C8686F1" w:rsidR="00EC088F" w:rsidRPr="00C9470A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Postępowanie może być </w:t>
      </w:r>
      <w:r w:rsidR="00747FC4" w:rsidRPr="00C9470A">
        <w:rPr>
          <w:rFonts w:cstheme="majorBidi"/>
        </w:rPr>
        <w:t xml:space="preserve">przedłużone </w:t>
      </w:r>
      <w:r w:rsidRPr="00C9470A">
        <w:rPr>
          <w:rFonts w:cstheme="majorBidi"/>
        </w:rPr>
        <w:t xml:space="preserve">przez </w:t>
      </w:r>
      <w:r w:rsidR="00D65462" w:rsidRPr="00C9470A">
        <w:rPr>
          <w:rFonts w:cstheme="majorBidi"/>
        </w:rPr>
        <w:t>NCBR</w:t>
      </w:r>
      <w:r w:rsidRPr="00C9470A">
        <w:rPr>
          <w:rFonts w:cstheme="majorBidi"/>
        </w:rPr>
        <w:t xml:space="preserve"> </w:t>
      </w:r>
      <w:r w:rsidR="00D65462" w:rsidRPr="00C9470A">
        <w:rPr>
          <w:rFonts w:cstheme="majorBidi"/>
        </w:rPr>
        <w:t xml:space="preserve">albo </w:t>
      </w:r>
      <w:r w:rsidRPr="00C9470A">
        <w:rPr>
          <w:rFonts w:cstheme="majorBidi"/>
        </w:rPr>
        <w:t>odwołane</w:t>
      </w:r>
      <w:r w:rsidR="00395C4C" w:rsidRPr="00C9470A">
        <w:rPr>
          <w:rFonts w:cstheme="majorBidi"/>
        </w:rPr>
        <w:t xml:space="preserve"> (zakończone bez rozstrzygnięcia)</w:t>
      </w:r>
      <w:r w:rsidR="00C50B3F" w:rsidRPr="00C9470A">
        <w:rPr>
          <w:rFonts w:cstheme="majorBidi"/>
        </w:rPr>
        <w:t xml:space="preserve"> </w:t>
      </w:r>
      <w:r w:rsidR="00991D97" w:rsidRPr="00C9470A">
        <w:rPr>
          <w:rFonts w:cstheme="majorBidi"/>
        </w:rPr>
        <w:t>bez podania przyczyn</w:t>
      </w:r>
      <w:r w:rsidR="70C2B57C" w:rsidRPr="00C9470A">
        <w:rPr>
          <w:rFonts w:cstheme="majorBidi"/>
        </w:rPr>
        <w:t>y</w:t>
      </w:r>
      <w:r w:rsidRPr="00C9470A">
        <w:rPr>
          <w:rFonts w:cstheme="majorBidi"/>
        </w:rPr>
        <w:t xml:space="preserve">. </w:t>
      </w:r>
    </w:p>
    <w:p w14:paraId="076AD8B5" w14:textId="4BB84920" w:rsidR="00747FC4" w:rsidRPr="00C9470A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Przedłużenie Postępowania może mieć miejsce w </w:t>
      </w:r>
      <w:r w:rsidR="007F4DB2" w:rsidRPr="00C9470A">
        <w:rPr>
          <w:rFonts w:cstheme="majorBidi"/>
        </w:rPr>
        <w:t>szczególności,</w:t>
      </w:r>
      <w:r w:rsidRPr="00C9470A">
        <w:rPr>
          <w:rFonts w:cstheme="majorBidi"/>
        </w:rPr>
        <w:t xml:space="preserve"> </w:t>
      </w:r>
      <w:r w:rsidR="004402D7" w:rsidRPr="00C9470A">
        <w:rPr>
          <w:rFonts w:cstheme="majorBidi"/>
        </w:rPr>
        <w:t xml:space="preserve">kiedy </w:t>
      </w:r>
      <w:r w:rsidRPr="00C9470A">
        <w:rPr>
          <w:rFonts w:cstheme="majorBidi"/>
        </w:rPr>
        <w:t>ze względu na stopień skomplikowania Wniosków ich analiza wymaga więcej czasu niż przewidziano w Harmonogramie</w:t>
      </w:r>
      <w:r w:rsidR="00D65462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>. O przedłużeniu Postępowania Centrum informuje Wnioskodawców wraz ze wskazaniem nowych terminów.</w:t>
      </w:r>
    </w:p>
    <w:p w14:paraId="29083E45" w14:textId="6234D71B" w:rsidR="00EC088F" w:rsidRPr="00C9470A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Do momentu zawarcia </w:t>
      </w:r>
      <w:r w:rsidR="0091676B" w:rsidRPr="00C9470A">
        <w:rPr>
          <w:rFonts w:cstheme="majorBidi"/>
        </w:rPr>
        <w:t xml:space="preserve">pierwszej z </w:t>
      </w:r>
      <w:r w:rsidRPr="00C9470A">
        <w:rPr>
          <w:rFonts w:cstheme="majorBidi"/>
        </w:rPr>
        <w:t xml:space="preserve">Umów z Wnioskodawcami, </w:t>
      </w:r>
      <w:r w:rsidR="008C0349" w:rsidRPr="00C9470A">
        <w:rPr>
          <w:rFonts w:cstheme="majorBidi"/>
        </w:rPr>
        <w:t xml:space="preserve">Centrum może zakończyć Postępowanie nie dokonując wyboru żadnego Wniosku, </w:t>
      </w:r>
      <w:r w:rsidR="006911FB" w:rsidRPr="00C9470A">
        <w:rPr>
          <w:rFonts w:cstheme="majorBidi"/>
        </w:rPr>
        <w:t>w tym</w:t>
      </w:r>
      <w:r w:rsidR="008C0349" w:rsidRPr="00C9470A">
        <w:rPr>
          <w:rFonts w:cstheme="majorBidi"/>
        </w:rPr>
        <w:t xml:space="preserve"> nie dokonując </w:t>
      </w:r>
      <w:r w:rsidR="00BB37CD" w:rsidRPr="00C9470A">
        <w:rPr>
          <w:rFonts w:cstheme="majorBidi"/>
        </w:rPr>
        <w:t>o</w:t>
      </w:r>
      <w:r w:rsidR="008C0349" w:rsidRPr="00C9470A">
        <w:rPr>
          <w:rFonts w:cstheme="majorBidi"/>
        </w:rPr>
        <w:t>cen</w:t>
      </w:r>
      <w:r w:rsidR="00D65462" w:rsidRPr="00C9470A">
        <w:rPr>
          <w:rFonts w:cstheme="majorBidi"/>
        </w:rPr>
        <w:t xml:space="preserve">y </w:t>
      </w:r>
      <w:r w:rsidR="00BB37CD" w:rsidRPr="00C9470A">
        <w:rPr>
          <w:rFonts w:cstheme="majorBidi"/>
        </w:rPr>
        <w:t>f</w:t>
      </w:r>
      <w:r w:rsidR="00D65462" w:rsidRPr="00C9470A">
        <w:rPr>
          <w:rFonts w:cstheme="majorBidi"/>
        </w:rPr>
        <w:t xml:space="preserve">ormalnej Wniosków lub </w:t>
      </w:r>
      <w:r w:rsidR="00BB37CD" w:rsidRPr="00C9470A">
        <w:rPr>
          <w:rFonts w:cstheme="majorBidi"/>
        </w:rPr>
        <w:t>o</w:t>
      </w:r>
      <w:r w:rsidR="00D65462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m</w:t>
      </w:r>
      <w:r w:rsidR="008C0349" w:rsidRPr="00C9470A">
        <w:rPr>
          <w:rFonts w:cstheme="majorBidi"/>
        </w:rPr>
        <w:t xml:space="preserve">erytorycznej Wniosków, niezależnie od spełnienia przez nie </w:t>
      </w:r>
      <w:r w:rsidR="005CF5CF" w:rsidRPr="00C9470A">
        <w:rPr>
          <w:rFonts w:cstheme="majorBidi"/>
        </w:rPr>
        <w:t>Wymagań</w:t>
      </w:r>
      <w:r w:rsidR="008C0349" w:rsidRPr="00C9470A">
        <w:rPr>
          <w:rFonts w:cstheme="majorBidi"/>
        </w:rPr>
        <w:t xml:space="preserve"> lub kryteriów określonych w tym dokumencie</w:t>
      </w:r>
      <w:r w:rsidR="00C966EE" w:rsidRPr="00C9470A">
        <w:rPr>
          <w:rFonts w:cstheme="majorBidi"/>
        </w:rPr>
        <w:t>, w szczególności</w:t>
      </w:r>
      <w:r w:rsidR="00C50B3F" w:rsidRPr="00C9470A">
        <w:rPr>
          <w:rFonts w:cstheme="majorBidi"/>
        </w:rPr>
        <w:t xml:space="preserve"> gdy</w:t>
      </w:r>
      <w:r w:rsidR="00DD4E56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liczba Wniosków rekomendowanych </w:t>
      </w:r>
      <w:r w:rsidR="00C216F2" w:rsidRPr="00C9470A">
        <w:rPr>
          <w:rFonts w:cstheme="majorBidi"/>
        </w:rPr>
        <w:t>w ramach List</w:t>
      </w:r>
      <w:r w:rsidR="3CDBBF86" w:rsidRPr="00C9470A">
        <w:rPr>
          <w:rFonts w:cstheme="majorBidi"/>
        </w:rPr>
        <w:t>y</w:t>
      </w:r>
      <w:r w:rsidR="00C216F2" w:rsidRPr="00C9470A">
        <w:rPr>
          <w:rFonts w:cstheme="majorBidi"/>
        </w:rPr>
        <w:t xml:space="preserve"> Rankingow</w:t>
      </w:r>
      <w:r w:rsidR="7BE941F6" w:rsidRPr="00C9470A">
        <w:rPr>
          <w:rFonts w:cstheme="majorBidi"/>
        </w:rPr>
        <w:t>ej</w:t>
      </w:r>
      <w:r w:rsidR="00C216F2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do podpisania Umowy będzie mniejsza niż </w:t>
      </w:r>
      <w:r w:rsidR="0D2DEAE2" w:rsidRPr="00C9470A">
        <w:rPr>
          <w:rFonts w:cstheme="majorBidi"/>
        </w:rPr>
        <w:t>trz</w:t>
      </w:r>
      <w:r w:rsidR="009312B9" w:rsidRPr="00C9470A">
        <w:rPr>
          <w:rFonts w:cstheme="majorBidi"/>
        </w:rPr>
        <w:t>y</w:t>
      </w:r>
      <w:r w:rsidR="00C966EE" w:rsidRPr="00C9470A">
        <w:rPr>
          <w:rFonts w:cstheme="majorBidi"/>
        </w:rPr>
        <w:t>.</w:t>
      </w:r>
    </w:p>
    <w:p w14:paraId="3C499E7B" w14:textId="77777777" w:rsidR="00EC088F" w:rsidRPr="00C9470A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NCBR zastrzega sobie prawo do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9470A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razie </w:t>
      </w:r>
      <w:r w:rsidR="00395C4C" w:rsidRPr="00C9470A">
        <w:rPr>
          <w:rFonts w:cstheme="majorHAnsi"/>
        </w:rPr>
        <w:t xml:space="preserve">wstrzymania </w:t>
      </w:r>
      <w:r w:rsidRPr="00C9470A">
        <w:rPr>
          <w:rFonts w:cstheme="majorHAnsi"/>
        </w:rPr>
        <w:t xml:space="preserve">lub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 xml:space="preserve">, </w:t>
      </w:r>
      <w:r w:rsidR="0005271B" w:rsidRPr="00C9470A">
        <w:rPr>
          <w:rFonts w:cstheme="majorHAnsi"/>
        </w:rPr>
        <w:t xml:space="preserve">przed podpisaniem Umowy, </w:t>
      </w:r>
      <w:r w:rsidRPr="00C9470A">
        <w:rPr>
          <w:rFonts w:cstheme="majorHAnsi"/>
        </w:rPr>
        <w:t xml:space="preserve">Wnioskodawcy nie są uprawnieni do dochodzenia od NCBR odszkodowania tytułem kosztów poniesionych </w:t>
      </w:r>
      <w:r w:rsidR="00395C4C" w:rsidRPr="00C9470A">
        <w:rPr>
          <w:rFonts w:cstheme="majorHAnsi"/>
        </w:rPr>
        <w:t xml:space="preserve">w związku z </w:t>
      </w:r>
      <w:r w:rsidR="000E3DB1" w:rsidRPr="00C9470A">
        <w:rPr>
          <w:rFonts w:cstheme="majorHAnsi"/>
        </w:rPr>
        <w:t>udziałem w Postępowaniu</w:t>
      </w:r>
      <w:r w:rsidR="00395C4C" w:rsidRPr="00C9470A">
        <w:rPr>
          <w:rFonts w:cstheme="majorHAnsi"/>
        </w:rPr>
        <w:t>.</w:t>
      </w:r>
    </w:p>
    <w:p w14:paraId="292B98AD" w14:textId="4C036570" w:rsidR="00E915E2" w:rsidRPr="00C9470A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C9470A">
        <w:rPr>
          <w:rFonts w:cstheme="majorBidi"/>
        </w:rPr>
        <w:t>Przesłanki wygaśnięcia, wypowiedzenia, rozwiązania</w:t>
      </w:r>
      <w:r w:rsidR="5E035E32" w:rsidRPr="00C9470A">
        <w:rPr>
          <w:rFonts w:cstheme="majorBidi"/>
        </w:rPr>
        <w:t xml:space="preserve"> </w:t>
      </w:r>
      <w:r w:rsidR="02B6E5D6" w:rsidRPr="00C9470A">
        <w:rPr>
          <w:rFonts w:cstheme="majorBidi"/>
        </w:rPr>
        <w:t>i</w:t>
      </w:r>
      <w:r w:rsidRPr="00C9470A">
        <w:rPr>
          <w:rFonts w:cstheme="majorBidi"/>
        </w:rPr>
        <w:t xml:space="preserve"> zmiany Umowy, określa wzór Umowy stanowiący Załącznik nr </w:t>
      </w:r>
      <w:r w:rsidR="006B296C" w:rsidRPr="00C9470A">
        <w:rPr>
          <w:rFonts w:cstheme="majorBidi"/>
        </w:rPr>
        <w:t xml:space="preserve">8 </w:t>
      </w:r>
      <w:r w:rsidR="007547C8" w:rsidRPr="00C9470A">
        <w:rPr>
          <w:rFonts w:cstheme="majorBidi"/>
        </w:rPr>
        <w:t>do Regulaminu</w:t>
      </w:r>
      <w:r w:rsidR="00395C4C" w:rsidRPr="00C9470A">
        <w:rPr>
          <w:rFonts w:cstheme="majorBidi"/>
        </w:rPr>
        <w:t>.</w:t>
      </w:r>
    </w:p>
    <w:p w14:paraId="776BD065" w14:textId="7A46DF73" w:rsidR="00A62BAF" w:rsidRPr="00C9470A" w:rsidRDefault="00A62BAF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41" w:name="_Ref67953519"/>
      <w:bookmarkStart w:id="342" w:name="_Toc67954944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Dodatkowy Nabór Wniosków</w:t>
      </w:r>
      <w:bookmarkEnd w:id="341"/>
      <w:bookmarkEnd w:id="342"/>
    </w:p>
    <w:p w14:paraId="7E26B956" w14:textId="79D8CCBB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Jeśli w ramach Listy Rankingowej wskazanej w Rozdziale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_Ref52633642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VI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_Ref52633658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6.5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Regulaminu liczba Wnioskodawców, którzy uzyskali Wynik Pozytywny jest mniejsza niż </w:t>
      </w:r>
      <w:r w:rsidR="00BF0CBC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 xml:space="preserve">lub jeśli w wyniku odstąpienia przez NCBR od zawarcia Umowy z Wnioskodawcą zgodnie z Rozdziałem </w:t>
      </w:r>
      <w:r w:rsidR="00BB7B13" w:rsidRPr="00C9470A">
        <w:rPr>
          <w:rFonts w:cstheme="majorHAnsi"/>
        </w:rPr>
        <w:t>VII</w:t>
      </w:r>
      <w:r w:rsidRPr="00C9470A">
        <w:rPr>
          <w:rFonts w:cstheme="majorHAnsi"/>
        </w:rPr>
        <w:t xml:space="preserve"> ust. </w:t>
      </w:r>
      <w:r w:rsidR="002E282D" w:rsidRPr="00C9470A">
        <w:rPr>
          <w:rFonts w:cstheme="majorHAnsi"/>
        </w:rPr>
        <w:fldChar w:fldCharType="begin"/>
      </w:r>
      <w:r w:rsidR="002E282D" w:rsidRPr="00C9470A">
        <w:rPr>
          <w:rFonts w:cstheme="majorHAnsi"/>
        </w:rPr>
        <w:instrText xml:space="preserve"> REF _Ref62506789 \r \h </w:instrText>
      </w:r>
      <w:r w:rsidR="00C9470A">
        <w:rPr>
          <w:rFonts w:cstheme="majorHAnsi"/>
        </w:rPr>
        <w:instrText xml:space="preserve"> \* MERGEFORMAT </w:instrText>
      </w:r>
      <w:r w:rsidR="002E282D" w:rsidRPr="00C9470A">
        <w:rPr>
          <w:rFonts w:cstheme="majorHAnsi"/>
        </w:rPr>
      </w:r>
      <w:r w:rsidR="002E282D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</w:t>
      </w:r>
      <w:r w:rsidR="002E282D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liczba Umów efektywnie zawartych przez NCBR z Wnioskodawcami jest mniejsza niż </w:t>
      </w:r>
      <w:r w:rsidR="00C6081B" w:rsidRPr="00C9470A">
        <w:rPr>
          <w:rFonts w:cstheme="majorHAnsi"/>
        </w:rPr>
        <w:t>10</w:t>
      </w:r>
      <w:r w:rsidRPr="00C9470A">
        <w:rPr>
          <w:rFonts w:cstheme="majorHAns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47F31BA5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0D3322D0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 ramach Dodatkowego Naboru NCBR do zawarcia Umowy</w:t>
      </w:r>
      <w:r w:rsidR="003F71D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może być rekomendowana liczba Wniosków nie większa, niż liczba </w:t>
      </w:r>
      <w:r w:rsidR="00C6081B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>pomniejszona o liczbę odpowiadającą liczbie Umów zawartych w ramach pierwotnego naboru Wniosków.</w:t>
      </w:r>
    </w:p>
    <w:p w14:paraId="22A1927C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Uczestnik Przedsięwzięcia nie może wnosić o przedłużenie terminów realizacji Umowy na podstawie jej ART. 10 </w:t>
      </w:r>
      <w:r w:rsidRPr="00C9470A">
        <w:rPr>
          <w:rFonts w:cstheme="minorHAnsi"/>
        </w:rPr>
        <w:t>§</w:t>
      </w:r>
      <w:r w:rsidRPr="00C9470A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Wnioskodawcy, </w:t>
      </w:r>
      <w:r w:rsidR="00155F17">
        <w:rPr>
          <w:rFonts w:cstheme="majorHAnsi"/>
        </w:rPr>
        <w:t xml:space="preserve">których Wnioski zostały odrzucone lub </w:t>
      </w:r>
      <w:r w:rsidRPr="00C9470A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7DCB4938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Z uwzględnieniem odstępstw wynikających z tego Rozdziału XII</w:t>
      </w:r>
      <w:r w:rsidR="00155F17">
        <w:rPr>
          <w:rFonts w:cstheme="majorHAnsi"/>
        </w:rPr>
        <w:t>I</w:t>
      </w:r>
      <w:r w:rsidRPr="00C9470A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088CEC1C" w14:textId="77777777" w:rsidR="000F359C" w:rsidRPr="00C9470A" w:rsidRDefault="000F359C" w:rsidP="00F1010A">
      <w:pPr>
        <w:pStyle w:val="Akapitzlist"/>
        <w:spacing w:after="0" w:line="240" w:lineRule="auto"/>
        <w:ind w:left="714"/>
        <w:jc w:val="both"/>
        <w:rPr>
          <w:rFonts w:cstheme="majorHAnsi"/>
        </w:rPr>
      </w:pPr>
    </w:p>
    <w:p w14:paraId="214A97AF" w14:textId="77777777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43" w:name="_Toc494180704"/>
      <w:bookmarkStart w:id="344" w:name="_Toc496261341"/>
      <w:bookmarkStart w:id="345" w:name="_Toc503863049"/>
      <w:bookmarkStart w:id="346" w:name="_Toc53762114"/>
      <w:bookmarkStart w:id="347" w:name="_Toc67954945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Postanowienia końcowe</w:t>
      </w:r>
      <w:bookmarkEnd w:id="343"/>
      <w:bookmarkEnd w:id="344"/>
      <w:bookmarkEnd w:id="345"/>
      <w:bookmarkEnd w:id="346"/>
      <w:bookmarkEnd w:id="347"/>
    </w:p>
    <w:p w14:paraId="45A9E02D" w14:textId="57D94F0A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00C9470A">
        <w:rPr>
          <w:rFonts w:cstheme="majorBidi"/>
        </w:rPr>
        <w:t xml:space="preserve">według stanu na dzień </w:t>
      </w:r>
      <w:r w:rsidR="00EB343D">
        <w:rPr>
          <w:rFonts w:cstheme="majorBidi"/>
        </w:rPr>
        <w:t>22.04.2021</w:t>
      </w:r>
      <w:r w:rsidR="00B7022E" w:rsidRPr="00C9470A">
        <w:rPr>
          <w:rFonts w:cstheme="majorBidi"/>
        </w:rPr>
        <w:t xml:space="preserve"> r</w:t>
      </w:r>
      <w:r w:rsidR="00B7022E" w:rsidRPr="00C9470A" w:rsidDel="00B7022E">
        <w:rPr>
          <w:rFonts w:cstheme="majorHAnsi"/>
        </w:rPr>
        <w:t xml:space="preserve"> </w:t>
      </w:r>
      <w:r w:rsidRPr="00C9470A">
        <w:rPr>
          <w:rFonts w:cstheme="majorHAnsi"/>
        </w:rPr>
        <w:t>.</w:t>
      </w:r>
    </w:p>
    <w:p w14:paraId="210A02C1" w14:textId="34E15590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9470A">
        <w:rPr>
          <w:rFonts w:cstheme="majorBidi"/>
        </w:rPr>
        <w:t> </w:t>
      </w:r>
      <w:r w:rsidR="00EE69E9" w:rsidRPr="00C9470A">
        <w:rPr>
          <w:rFonts w:cstheme="majorBidi"/>
        </w:rPr>
        <w:t xml:space="preserve">8 </w:t>
      </w:r>
      <w:r w:rsidR="009F2B16" w:rsidRPr="00C9470A">
        <w:rPr>
          <w:rFonts w:cstheme="majorBidi"/>
        </w:rPr>
        <w:t>do Regulaminu</w:t>
      </w:r>
      <w:r w:rsidRPr="00C9470A">
        <w:rPr>
          <w:rFonts w:cstheme="majorBidi"/>
        </w:rPr>
        <w:t xml:space="preserve"> i Regulaminu</w:t>
      </w:r>
      <w:r w:rsidR="00C216F2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postanowienia Umowy</w:t>
      </w:r>
      <w:r w:rsidR="00A82ACE" w:rsidRPr="00C9470A">
        <w:rPr>
          <w:rFonts w:cstheme="majorBidi"/>
        </w:rPr>
        <w:t xml:space="preserve"> </w:t>
      </w:r>
      <w:r w:rsidRPr="00C9470A">
        <w:rPr>
          <w:rFonts w:cstheme="majorBidi"/>
        </w:rPr>
        <w:t>mają znaczenie rozstrzygające.</w:t>
      </w:r>
    </w:p>
    <w:p w14:paraId="181868E1" w14:textId="77777777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C9470A">
        <w:rPr>
          <w:rFonts w:cstheme="majorBidi"/>
        </w:rPr>
        <w:t xml:space="preserve">, zakończeniem </w:t>
      </w:r>
      <w:r w:rsidRPr="00C9470A">
        <w:rPr>
          <w:rFonts w:cstheme="majorBidi"/>
        </w:rPr>
        <w:t xml:space="preserve">prowadzenia Postępowania lub </w:t>
      </w:r>
      <w:r w:rsidR="000E3DB1" w:rsidRPr="00C9470A">
        <w:rPr>
          <w:rFonts w:cstheme="majorBidi"/>
        </w:rPr>
        <w:t xml:space="preserve">zakończeniem </w:t>
      </w:r>
      <w:r w:rsidR="00390FB3" w:rsidRPr="00C9470A">
        <w:rPr>
          <w:rFonts w:cstheme="majorBidi"/>
        </w:rPr>
        <w:t>Przedsięwzięcia</w:t>
      </w:r>
      <w:r w:rsidR="000E3DB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w jakimkolwiek momencie oraz z</w:t>
      </w:r>
      <w:r w:rsidR="003039CF" w:rsidRPr="00C9470A">
        <w:rPr>
          <w:rFonts w:cstheme="majorBidi"/>
        </w:rPr>
        <w:t> </w:t>
      </w:r>
      <w:r w:rsidRPr="00C9470A">
        <w:rPr>
          <w:rFonts w:cstheme="majorBidi"/>
        </w:rPr>
        <w:t>jakiejkolwiek przyczyny.</w:t>
      </w:r>
    </w:p>
    <w:p w14:paraId="7B7C2D24" w14:textId="1EE6668B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9470A">
        <w:rPr>
          <w:rFonts w:cstheme="majorHAnsi"/>
        </w:rPr>
        <w:t>Wnioskodawców</w:t>
      </w:r>
      <w:r w:rsidRPr="00C9470A">
        <w:rPr>
          <w:rFonts w:cstheme="majorHAnsi"/>
        </w:rPr>
        <w:t xml:space="preserve">, nie później niż do czasu zawarcia przez danego </w:t>
      </w:r>
      <w:r w:rsidR="00395C4C" w:rsidRPr="00C9470A">
        <w:rPr>
          <w:rFonts w:cstheme="majorHAnsi"/>
        </w:rPr>
        <w:t>Wnioskodawcę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</w:t>
      </w:r>
      <w:r w:rsidRPr="00C9470A">
        <w:rPr>
          <w:rFonts w:cstheme="majorHAnsi"/>
        </w:rPr>
        <w:t>mowy z Centrum</w:t>
      </w:r>
      <w:r w:rsidR="00395C4C" w:rsidRPr="00C9470A">
        <w:rPr>
          <w:rFonts w:cstheme="majorHAnsi"/>
        </w:rPr>
        <w:t>.</w:t>
      </w:r>
    </w:p>
    <w:p w14:paraId="65DCC120" w14:textId="50AA9513" w:rsidR="00E915E2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pozostałym zakresie, </w:t>
      </w:r>
      <w:r w:rsidR="007F4DB2" w:rsidRPr="00C9470A">
        <w:rPr>
          <w:rFonts w:cstheme="majorHAnsi"/>
        </w:rPr>
        <w:t>nieobjętym</w:t>
      </w:r>
      <w:r w:rsidRPr="00C9470A">
        <w:rPr>
          <w:rFonts w:cstheme="majorHAnsi"/>
        </w:rPr>
        <w:t xml:space="preserve"> treścią Regulaminu wraz z Załącznikami, zastosowanie mają przepisy obowiązującego prawa</w:t>
      </w:r>
      <w:r w:rsidR="00BE68BC" w:rsidRPr="00C9470A">
        <w:rPr>
          <w:rFonts w:cstheme="majorHAnsi"/>
        </w:rPr>
        <w:t xml:space="preserve">. </w:t>
      </w:r>
    </w:p>
    <w:p w14:paraId="60E9DCFD" w14:textId="77777777" w:rsidR="00FF7226" w:rsidRPr="00C9470A" w:rsidRDefault="00FF7226" w:rsidP="00504D3E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06CFB320" w14:textId="77777777" w:rsidR="00B61CDA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348" w:name="_Toc494180705"/>
      <w:bookmarkStart w:id="349" w:name="_Toc496261342"/>
      <w:bookmarkStart w:id="350" w:name="_Toc503863050"/>
      <w:bookmarkStart w:id="351" w:name="_Toc53762115"/>
      <w:bookmarkStart w:id="352" w:name="_Toc67954946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Załączniki do Regulaminu</w:t>
      </w:r>
      <w:bookmarkEnd w:id="348"/>
      <w:bookmarkEnd w:id="349"/>
      <w:bookmarkEnd w:id="350"/>
      <w:bookmarkEnd w:id="351"/>
      <w:bookmarkEnd w:id="352"/>
    </w:p>
    <w:p w14:paraId="5B9F49D9" w14:textId="34DA84AF" w:rsidR="006C27E4" w:rsidRPr="00C9470A" w:rsidRDefault="6FA4B80B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53" w:name="_Ref511332531"/>
      <w:bookmarkStart w:id="354" w:name="_Ref495568016"/>
      <w:bookmarkStart w:id="355" w:name="_Ref495479834"/>
      <w:bookmarkStart w:id="356" w:name="_Hlk53777765"/>
      <w:r w:rsidRPr="00C9470A">
        <w:rPr>
          <w:rFonts w:cstheme="majorBidi"/>
          <w:color w:val="000000" w:themeColor="text1"/>
          <w:sz w:val="22"/>
          <w:szCs w:val="22"/>
        </w:rPr>
        <w:t>Wymagania</w:t>
      </w:r>
      <w:r w:rsidR="00383A24" w:rsidRPr="00C9470A">
        <w:rPr>
          <w:rFonts w:cstheme="majorBidi"/>
          <w:color w:val="000000" w:themeColor="text1"/>
          <w:sz w:val="22"/>
          <w:szCs w:val="22"/>
        </w:rPr>
        <w:t>: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Obligatoryjne</w:t>
      </w:r>
      <w:r w:rsidR="00DB2983">
        <w:rPr>
          <w:rFonts w:cstheme="majorBidi"/>
          <w:color w:val="000000" w:themeColor="text1"/>
          <w:sz w:val="22"/>
          <w:szCs w:val="22"/>
        </w:rPr>
        <w:t>,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Konkursowe i Jakościowe</w:t>
      </w:r>
      <w:r w:rsidR="006C27E4" w:rsidRPr="00C9470A">
        <w:rPr>
          <w:rFonts w:cstheme="majorBidi"/>
          <w:color w:val="000000" w:themeColor="text1"/>
          <w:sz w:val="22"/>
          <w:szCs w:val="22"/>
        </w:rPr>
        <w:t>;</w:t>
      </w:r>
      <w:bookmarkEnd w:id="353"/>
      <w:r w:rsidR="006C27E4" w:rsidRPr="00C9470A">
        <w:rPr>
          <w:rFonts w:cstheme="majorBidi"/>
          <w:color w:val="000000" w:themeColor="text1"/>
          <w:sz w:val="22"/>
          <w:szCs w:val="22"/>
        </w:rPr>
        <w:t xml:space="preserve"> </w:t>
      </w:r>
      <w:r w:rsidR="006C27E4" w:rsidRPr="00C9470A">
        <w:rPr>
          <w:rFonts w:cstheme="majorHAnsi"/>
          <w:color w:val="000000" w:themeColor="text1"/>
          <w:sz w:val="22"/>
          <w:szCs w:val="22"/>
        </w:rPr>
        <w:tab/>
      </w:r>
    </w:p>
    <w:p w14:paraId="07EAE89B" w14:textId="5434023A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57" w:name="_Hlk68813251"/>
      <w:bookmarkStart w:id="358" w:name="_Ref495414602"/>
      <w:bookmarkStart w:id="359" w:name="_Ref495567984"/>
      <w:bookmarkEnd w:id="354"/>
      <w:r w:rsidRPr="00C9470A">
        <w:rPr>
          <w:rFonts w:cstheme="majorBidi"/>
          <w:color w:val="000000" w:themeColor="text1"/>
          <w:sz w:val="22"/>
          <w:szCs w:val="22"/>
        </w:rPr>
        <w:t xml:space="preserve">Charakterystyka </w:t>
      </w:r>
      <w:r w:rsidR="008E318B">
        <w:rPr>
          <w:rFonts w:cstheme="majorBidi"/>
          <w:color w:val="000000" w:themeColor="text1"/>
          <w:sz w:val="22"/>
          <w:szCs w:val="22"/>
        </w:rPr>
        <w:t>Systemu Demonstracyjnego</w:t>
      </w:r>
      <w:r w:rsidRPr="00C9470A">
        <w:rPr>
          <w:rFonts w:cstheme="majorBidi"/>
          <w:color w:val="000000" w:themeColor="text1"/>
          <w:sz w:val="22"/>
          <w:szCs w:val="22"/>
        </w:rPr>
        <w:t xml:space="preserve">, </w:t>
      </w:r>
      <w:r w:rsidR="008E318B">
        <w:rPr>
          <w:rFonts w:cstheme="majorBidi"/>
          <w:color w:val="000000" w:themeColor="text1"/>
          <w:sz w:val="22"/>
          <w:szCs w:val="22"/>
        </w:rPr>
        <w:t>w ramach którego będzie tworzony Demonstrator</w:t>
      </w:r>
      <w:bookmarkEnd w:id="357"/>
      <w:r w:rsidRPr="00C9470A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70DA75ED" w:rsidR="00C454D1" w:rsidRPr="00C9470A" w:rsidRDefault="006C27E4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Wzór Wniosku;</w:t>
      </w:r>
      <w:bookmarkEnd w:id="358"/>
    </w:p>
    <w:p w14:paraId="003DD258" w14:textId="7B275DC2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bookmarkStart w:id="360" w:name="_Ref495416865"/>
      <w:r w:rsidRPr="00C9470A">
        <w:rPr>
          <w:rFonts w:cstheme="majorHAnsi"/>
          <w:color w:val="000000" w:themeColor="text1"/>
          <w:sz w:val="22"/>
          <w:szCs w:val="22"/>
        </w:rPr>
        <w:t>Harmonogram Przedsięwzięcia;</w:t>
      </w:r>
      <w:bookmarkEnd w:id="360"/>
      <w:r w:rsidRPr="00C9470A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7FFE98DF" w14:textId="4AC2B02E" w:rsidR="006C27E4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Kryteria oceny Wniosku i Kryteria Selekcji;</w:t>
      </w:r>
    </w:p>
    <w:p w14:paraId="29EDC28F" w14:textId="05F4214F" w:rsidR="00C454D1" w:rsidRPr="00EB343D" w:rsidRDefault="2816CB27" w:rsidP="39A7861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asciiTheme="majorBidi" w:eastAsiaTheme="majorBidi" w:hAnsiTheme="majorBidi" w:cstheme="majorBidi"/>
          <w:color w:val="000000" w:themeColor="text1"/>
        </w:rPr>
      </w:pPr>
      <w:r w:rsidRPr="00EB343D">
        <w:rPr>
          <w:rFonts w:cstheme="majorBidi"/>
          <w:color w:val="000000" w:themeColor="text1"/>
          <w:sz w:val="22"/>
          <w:szCs w:val="22"/>
        </w:rPr>
        <w:t>Parametry statyczne modelowania numerycznego</w:t>
      </w:r>
      <w:r w:rsidR="00D00F60" w:rsidRPr="00EB343D">
        <w:rPr>
          <w:rFonts w:cstheme="majorBidi"/>
          <w:color w:val="000000" w:themeColor="text1"/>
          <w:sz w:val="22"/>
          <w:szCs w:val="22"/>
        </w:rPr>
        <w:t>;</w:t>
      </w:r>
      <w:r w:rsidR="67352DBE" w:rsidRPr="00EB343D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199B959C" w14:textId="71059535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Definicje;</w:t>
      </w:r>
    </w:p>
    <w:p w14:paraId="4646E7B4" w14:textId="77777777" w:rsidR="00263944" w:rsidRPr="00C9470A" w:rsidRDefault="008C0349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Umowy;</w:t>
      </w:r>
      <w:bookmarkEnd w:id="355"/>
      <w:bookmarkEnd w:id="359"/>
      <w:r w:rsidR="00F51B92" w:rsidRPr="23D532F9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9470A" w:rsidRDefault="008C0349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</w:rPr>
      </w:pPr>
      <w:bookmarkStart w:id="361" w:name="_Ref495568107"/>
      <w:bookmarkStart w:id="362" w:name="_Ref495414734"/>
      <w:r w:rsidRPr="23D532F9">
        <w:rPr>
          <w:rFonts w:cstheme="majorBidi"/>
          <w:color w:val="000000" w:themeColor="text1"/>
          <w:sz w:val="22"/>
          <w:szCs w:val="22"/>
        </w:rPr>
        <w:t>Lista Krajowych Inteligentnych Specjalizacji;</w:t>
      </w:r>
      <w:bookmarkEnd w:id="361"/>
      <w:bookmarkEnd w:id="362"/>
    </w:p>
    <w:p w14:paraId="41D2AA3B" w14:textId="17C54B85" w:rsidR="009F245E" w:rsidRPr="00C9470A" w:rsidRDefault="009F245E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13 RODO;</w:t>
      </w:r>
    </w:p>
    <w:p w14:paraId="06EEF806" w14:textId="3044CAAC" w:rsidR="009F245E" w:rsidRPr="00C9470A" w:rsidRDefault="009F245E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14 RODO</w:t>
      </w:r>
      <w:r w:rsidR="00DB2983">
        <w:rPr>
          <w:rFonts w:cstheme="majorBidi"/>
          <w:sz w:val="22"/>
          <w:szCs w:val="22"/>
        </w:rPr>
        <w:t>;</w:t>
      </w:r>
    </w:p>
    <w:p w14:paraId="12E7357E" w14:textId="77777777" w:rsidR="005121BB" w:rsidRPr="00C9470A" w:rsidRDefault="00096C00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4D4A1F" w:rsidRPr="23D532F9">
        <w:rPr>
          <w:rFonts w:cstheme="majorBidi"/>
          <w:sz w:val="22"/>
          <w:szCs w:val="22"/>
        </w:rPr>
        <w:t>.</w:t>
      </w:r>
      <w:bookmarkEnd w:id="356"/>
    </w:p>
    <w:sectPr w:rsidR="005121BB" w:rsidRPr="00C9470A" w:rsidSect="001E0AD3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18E71" w14:textId="77777777" w:rsidR="005933DD" w:rsidRDefault="005933DD" w:rsidP="008C2908">
      <w:pPr>
        <w:spacing w:after="0" w:line="240" w:lineRule="auto"/>
      </w:pPr>
      <w:r>
        <w:separator/>
      </w:r>
    </w:p>
  </w:endnote>
  <w:endnote w:type="continuationSeparator" w:id="0">
    <w:p w14:paraId="7C813F86" w14:textId="77777777" w:rsidR="005933DD" w:rsidRDefault="005933DD" w:rsidP="008C2908">
      <w:pPr>
        <w:spacing w:after="0" w:line="240" w:lineRule="auto"/>
      </w:pPr>
      <w:r>
        <w:continuationSeparator/>
      </w:r>
    </w:p>
  </w:endnote>
  <w:endnote w:type="continuationNotice" w:id="1">
    <w:p w14:paraId="0A626AB8" w14:textId="77777777" w:rsidR="005933DD" w:rsidRDefault="005933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6D222" w14:textId="77777777" w:rsidR="005933DD" w:rsidRDefault="005933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2634839F" w:rsidR="005933DD" w:rsidRDefault="005933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73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EA2572" w14:textId="77777777" w:rsidR="005933DD" w:rsidRDefault="005933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CB43C" w14:textId="77777777" w:rsidR="005933DD" w:rsidRDefault="00593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DF6BD" w14:textId="77777777" w:rsidR="005933DD" w:rsidRDefault="005933DD" w:rsidP="008C2908">
      <w:pPr>
        <w:spacing w:after="0" w:line="240" w:lineRule="auto"/>
      </w:pPr>
      <w:r>
        <w:separator/>
      </w:r>
    </w:p>
  </w:footnote>
  <w:footnote w:type="continuationSeparator" w:id="0">
    <w:p w14:paraId="319B6895" w14:textId="77777777" w:rsidR="005933DD" w:rsidRDefault="005933DD" w:rsidP="008C2908">
      <w:pPr>
        <w:spacing w:after="0" w:line="240" w:lineRule="auto"/>
      </w:pPr>
      <w:r>
        <w:continuationSeparator/>
      </w:r>
    </w:p>
  </w:footnote>
  <w:footnote w:type="continuationNotice" w:id="1">
    <w:p w14:paraId="75D5E3E0" w14:textId="77777777" w:rsidR="005933DD" w:rsidRDefault="005933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00375" w14:textId="77777777" w:rsidR="005933DD" w:rsidRDefault="005933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4D8B" w14:textId="77777777" w:rsidR="005933DD" w:rsidRDefault="005933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933DD" w14:paraId="06DD4A5A" w14:textId="77777777" w:rsidTr="001E0AD3">
      <w:trPr>
        <w:trHeight w:val="709"/>
      </w:trPr>
      <w:tc>
        <w:tcPr>
          <w:tcW w:w="9072" w:type="dxa"/>
          <w:hideMark/>
        </w:tcPr>
        <w:tbl>
          <w:tblPr>
            <w:tblStyle w:val="Tabela-Siatk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933DD" w14:paraId="50746C4D" w14:textId="77777777">
            <w:tc>
              <w:tcPr>
                <w:tcW w:w="2557" w:type="dxa"/>
              </w:tcPr>
              <w:p w14:paraId="438C4B73" w14:textId="77777777" w:rsidR="005933DD" w:rsidRDefault="005933DD" w:rsidP="001E0AD3">
                <w:pPr>
                  <w:spacing w:before="26"/>
                  <w:ind w:left="20" w:right="-134"/>
                  <w:rPr>
                    <w:lang w:eastAsia="pl-PL"/>
                  </w:rPr>
                </w:pPr>
                <w:bookmarkStart w:id="6" w:name="_Hlk521433261"/>
              </w:p>
            </w:tc>
            <w:tc>
              <w:tcPr>
                <w:tcW w:w="2630" w:type="dxa"/>
              </w:tcPr>
              <w:p w14:paraId="783757D6" w14:textId="77777777" w:rsidR="005933DD" w:rsidRDefault="005933DD" w:rsidP="001E0AD3">
                <w:pPr>
                  <w:jc w:val="center"/>
                  <w:rPr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3447" w:type="dxa"/>
              </w:tcPr>
              <w:p w14:paraId="7E319D81" w14:textId="77777777" w:rsidR="005933DD" w:rsidRDefault="005933DD" w:rsidP="001E0AD3">
                <w:pPr>
                  <w:jc w:val="center"/>
                  <w:rPr>
                    <w:sz w:val="20"/>
                    <w:szCs w:val="20"/>
                    <w:lang w:eastAsia="pl-PL"/>
                  </w:rPr>
                </w:pPr>
              </w:p>
            </w:tc>
          </w:tr>
        </w:tbl>
        <w:p w14:paraId="1D6BAB5A" w14:textId="47C9E984" w:rsidR="005933DD" w:rsidRDefault="005933DD" w:rsidP="001E0AD3">
          <w:pPr>
            <w:pStyle w:val="Nagwek"/>
            <w:jc w:val="center"/>
            <w:rPr>
              <w:i/>
              <w:sz w:val="15"/>
              <w:szCs w:val="15"/>
              <w:lang w:eastAsia="pl-PL"/>
            </w:rPr>
          </w:pPr>
          <w:r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160E7431" wp14:editId="4EBD1B37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996C51" w14:textId="77777777" w:rsidR="005933DD" w:rsidRDefault="005933DD" w:rsidP="001E0AD3">
          <w:pPr>
            <w:pStyle w:val="Nagwek"/>
            <w:jc w:val="both"/>
            <w:rPr>
              <w:b/>
              <w:i/>
              <w:color w:val="7F7F7F"/>
              <w:sz w:val="15"/>
              <w:szCs w:val="15"/>
              <w:lang w:eastAsia="pl-PL"/>
            </w:rPr>
          </w:pPr>
          <w:r>
            <w:rPr>
              <w:i/>
              <w:iCs/>
              <w:sz w:val="15"/>
              <w:szCs w:val="15"/>
              <w:lang w:eastAsia="pl-PL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    </w:r>
          <w:bookmarkEnd w:id="6"/>
        </w:p>
      </w:tc>
    </w:tr>
  </w:tbl>
  <w:p w14:paraId="4623CABE" w14:textId="77777777" w:rsidR="005933DD" w:rsidRDefault="00593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DDC40F7"/>
    <w:multiLevelType w:val="multilevel"/>
    <w:tmpl w:val="F8CA1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91D92"/>
    <w:multiLevelType w:val="multilevel"/>
    <w:tmpl w:val="90A22ED0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3353"/>
    <w:multiLevelType w:val="multilevel"/>
    <w:tmpl w:val="65AABA4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43C36"/>
    <w:multiLevelType w:val="multilevel"/>
    <w:tmpl w:val="531EFB3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36A99"/>
    <w:multiLevelType w:val="multilevel"/>
    <w:tmpl w:val="15688F8A"/>
    <w:lvl w:ilvl="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3"/>
  </w:num>
  <w:num w:numId="2">
    <w:abstractNumId w:val="21"/>
  </w:num>
  <w:num w:numId="3">
    <w:abstractNumId w:val="29"/>
  </w:num>
  <w:num w:numId="4">
    <w:abstractNumId w:val="7"/>
  </w:num>
  <w:num w:numId="5">
    <w:abstractNumId w:val="14"/>
  </w:num>
  <w:num w:numId="6">
    <w:abstractNumId w:val="15"/>
  </w:num>
  <w:num w:numId="7">
    <w:abstractNumId w:val="19"/>
  </w:num>
  <w:num w:numId="8">
    <w:abstractNumId w:val="33"/>
  </w:num>
  <w:num w:numId="9">
    <w:abstractNumId w:val="0"/>
  </w:num>
  <w:num w:numId="10">
    <w:abstractNumId w:val="32"/>
  </w:num>
  <w:num w:numId="11">
    <w:abstractNumId w:val="10"/>
  </w:num>
  <w:num w:numId="12">
    <w:abstractNumId w:val="30"/>
  </w:num>
  <w:num w:numId="13">
    <w:abstractNumId w:val="36"/>
  </w:num>
  <w:num w:numId="14">
    <w:abstractNumId w:val="5"/>
  </w:num>
  <w:num w:numId="15">
    <w:abstractNumId w:val="9"/>
  </w:num>
  <w:num w:numId="16">
    <w:abstractNumId w:val="28"/>
  </w:num>
  <w:num w:numId="17">
    <w:abstractNumId w:val="37"/>
  </w:num>
  <w:num w:numId="18">
    <w:abstractNumId w:val="12"/>
  </w:num>
  <w:num w:numId="19">
    <w:abstractNumId w:val="27"/>
  </w:num>
  <w:num w:numId="20">
    <w:abstractNumId w:val="8"/>
  </w:num>
  <w:num w:numId="21">
    <w:abstractNumId w:val="6"/>
  </w:num>
  <w:num w:numId="22">
    <w:abstractNumId w:val="34"/>
  </w:num>
  <w:num w:numId="23">
    <w:abstractNumId w:val="25"/>
  </w:num>
  <w:num w:numId="24">
    <w:abstractNumId w:val="11"/>
  </w:num>
  <w:num w:numId="25">
    <w:abstractNumId w:val="26"/>
  </w:num>
  <w:num w:numId="26">
    <w:abstractNumId w:val="31"/>
  </w:num>
  <w:num w:numId="27">
    <w:abstractNumId w:val="16"/>
  </w:num>
  <w:num w:numId="28">
    <w:abstractNumId w:val="1"/>
  </w:num>
  <w:num w:numId="29">
    <w:abstractNumId w:val="20"/>
  </w:num>
  <w:num w:numId="30">
    <w:abstractNumId w:val="3"/>
  </w:num>
  <w:num w:numId="31">
    <w:abstractNumId w:val="35"/>
  </w:num>
  <w:num w:numId="32">
    <w:abstractNumId w:val="22"/>
  </w:num>
  <w:num w:numId="33">
    <w:abstractNumId w:val="2"/>
  </w:num>
  <w:num w:numId="34">
    <w:abstractNumId w:val="17"/>
  </w:num>
  <w:num w:numId="35">
    <w:abstractNumId w:val="23"/>
  </w:num>
  <w:num w:numId="36">
    <w:abstractNumId w:val="4"/>
  </w:num>
  <w:num w:numId="37">
    <w:abstractNumId w:val="24"/>
  </w:num>
  <w:num w:numId="38">
    <w:abstractNumId w:val="38"/>
  </w:num>
  <w:num w:numId="39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616"/>
    <w:rsid w:val="000168ED"/>
    <w:rsid w:val="00016F4F"/>
    <w:rsid w:val="00017929"/>
    <w:rsid w:val="00017FB4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5081"/>
    <w:rsid w:val="0002531D"/>
    <w:rsid w:val="00025A2E"/>
    <w:rsid w:val="00025ED2"/>
    <w:rsid w:val="000267C6"/>
    <w:rsid w:val="00026C29"/>
    <w:rsid w:val="0002707A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791"/>
    <w:rsid w:val="00034E99"/>
    <w:rsid w:val="00035152"/>
    <w:rsid w:val="0003684D"/>
    <w:rsid w:val="00037037"/>
    <w:rsid w:val="000376CF"/>
    <w:rsid w:val="00037723"/>
    <w:rsid w:val="00037730"/>
    <w:rsid w:val="000403D6"/>
    <w:rsid w:val="00040DDE"/>
    <w:rsid w:val="0004102E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E84"/>
    <w:rsid w:val="000524A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4C2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60A"/>
    <w:rsid w:val="000F7DC2"/>
    <w:rsid w:val="001001A2"/>
    <w:rsid w:val="0010071C"/>
    <w:rsid w:val="00100C37"/>
    <w:rsid w:val="00102200"/>
    <w:rsid w:val="00102C71"/>
    <w:rsid w:val="00103987"/>
    <w:rsid w:val="00103A4A"/>
    <w:rsid w:val="00103D4D"/>
    <w:rsid w:val="00104286"/>
    <w:rsid w:val="001046E7"/>
    <w:rsid w:val="00105316"/>
    <w:rsid w:val="001066B4"/>
    <w:rsid w:val="00106A0E"/>
    <w:rsid w:val="00106EDB"/>
    <w:rsid w:val="00107FA5"/>
    <w:rsid w:val="001105CE"/>
    <w:rsid w:val="00110CE8"/>
    <w:rsid w:val="0011133C"/>
    <w:rsid w:val="001127E5"/>
    <w:rsid w:val="00112B9B"/>
    <w:rsid w:val="0011356E"/>
    <w:rsid w:val="00113AB7"/>
    <w:rsid w:val="00114773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2C1F"/>
    <w:rsid w:val="0013332C"/>
    <w:rsid w:val="001334BF"/>
    <w:rsid w:val="001340AC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5B6"/>
    <w:rsid w:val="00173A65"/>
    <w:rsid w:val="00174115"/>
    <w:rsid w:val="00174531"/>
    <w:rsid w:val="00174745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43B2"/>
    <w:rsid w:val="001D473B"/>
    <w:rsid w:val="001D6B4D"/>
    <w:rsid w:val="001E05E8"/>
    <w:rsid w:val="001E0AD3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5B0"/>
    <w:rsid w:val="00222E8E"/>
    <w:rsid w:val="0022311B"/>
    <w:rsid w:val="0022314A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34"/>
    <w:rsid w:val="002419E0"/>
    <w:rsid w:val="002428BC"/>
    <w:rsid w:val="00242E0B"/>
    <w:rsid w:val="0024365B"/>
    <w:rsid w:val="002438CD"/>
    <w:rsid w:val="00243A79"/>
    <w:rsid w:val="00244390"/>
    <w:rsid w:val="00244AE7"/>
    <w:rsid w:val="00246DB2"/>
    <w:rsid w:val="002472BF"/>
    <w:rsid w:val="00250347"/>
    <w:rsid w:val="00250452"/>
    <w:rsid w:val="002509AE"/>
    <w:rsid w:val="002510BB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715"/>
    <w:rsid w:val="002E6213"/>
    <w:rsid w:val="002E6577"/>
    <w:rsid w:val="002E70BD"/>
    <w:rsid w:val="002E71C0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954"/>
    <w:rsid w:val="00364DC0"/>
    <w:rsid w:val="00364FE7"/>
    <w:rsid w:val="00365730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3824"/>
    <w:rsid w:val="00373D6A"/>
    <w:rsid w:val="00373DEF"/>
    <w:rsid w:val="003743EA"/>
    <w:rsid w:val="00374DD5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5D5"/>
    <w:rsid w:val="00387955"/>
    <w:rsid w:val="00390FB3"/>
    <w:rsid w:val="00391EA0"/>
    <w:rsid w:val="00391F85"/>
    <w:rsid w:val="0039306F"/>
    <w:rsid w:val="00393207"/>
    <w:rsid w:val="00393DDA"/>
    <w:rsid w:val="00394D20"/>
    <w:rsid w:val="00395B17"/>
    <w:rsid w:val="00395C4C"/>
    <w:rsid w:val="00396115"/>
    <w:rsid w:val="0039764F"/>
    <w:rsid w:val="00397B5B"/>
    <w:rsid w:val="00397D36"/>
    <w:rsid w:val="003A048A"/>
    <w:rsid w:val="003A092E"/>
    <w:rsid w:val="003A0BC1"/>
    <w:rsid w:val="003A0CFA"/>
    <w:rsid w:val="003A2B6B"/>
    <w:rsid w:val="003A49B4"/>
    <w:rsid w:val="003A5C23"/>
    <w:rsid w:val="003A623A"/>
    <w:rsid w:val="003A658B"/>
    <w:rsid w:val="003A67F9"/>
    <w:rsid w:val="003A6B7D"/>
    <w:rsid w:val="003A6BC1"/>
    <w:rsid w:val="003A6FDA"/>
    <w:rsid w:val="003A79AE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1EF8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F63"/>
    <w:rsid w:val="00443771"/>
    <w:rsid w:val="00443945"/>
    <w:rsid w:val="00446098"/>
    <w:rsid w:val="0044681C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10F7"/>
    <w:rsid w:val="00462452"/>
    <w:rsid w:val="004625F3"/>
    <w:rsid w:val="004640E0"/>
    <w:rsid w:val="0046433F"/>
    <w:rsid w:val="004643F2"/>
    <w:rsid w:val="00464620"/>
    <w:rsid w:val="00464A14"/>
    <w:rsid w:val="00465053"/>
    <w:rsid w:val="00465C80"/>
    <w:rsid w:val="00465ECD"/>
    <w:rsid w:val="00466EE6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350"/>
    <w:rsid w:val="00476DC8"/>
    <w:rsid w:val="00477361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5BD9"/>
    <w:rsid w:val="004A601C"/>
    <w:rsid w:val="004A636C"/>
    <w:rsid w:val="004A6B1A"/>
    <w:rsid w:val="004A7086"/>
    <w:rsid w:val="004A708A"/>
    <w:rsid w:val="004A73CA"/>
    <w:rsid w:val="004A787B"/>
    <w:rsid w:val="004B05B1"/>
    <w:rsid w:val="004B0A4D"/>
    <w:rsid w:val="004B11B5"/>
    <w:rsid w:val="004B1833"/>
    <w:rsid w:val="004B1B2D"/>
    <w:rsid w:val="004B1BEF"/>
    <w:rsid w:val="004B30E9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009E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FA"/>
    <w:rsid w:val="005370E2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E7B"/>
    <w:rsid w:val="00581301"/>
    <w:rsid w:val="00581542"/>
    <w:rsid w:val="00581993"/>
    <w:rsid w:val="0058269F"/>
    <w:rsid w:val="00582A5F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3DD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2B8"/>
    <w:rsid w:val="006203C9"/>
    <w:rsid w:val="00620843"/>
    <w:rsid w:val="00621716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AED"/>
    <w:rsid w:val="00640D60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75F2"/>
    <w:rsid w:val="006B795D"/>
    <w:rsid w:val="006C0A19"/>
    <w:rsid w:val="006C0BA8"/>
    <w:rsid w:val="006C10B7"/>
    <w:rsid w:val="006C124F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F09"/>
    <w:rsid w:val="006D1D79"/>
    <w:rsid w:val="006D29B3"/>
    <w:rsid w:val="006D402B"/>
    <w:rsid w:val="006D470C"/>
    <w:rsid w:val="006D4DDA"/>
    <w:rsid w:val="006D6280"/>
    <w:rsid w:val="006D75D3"/>
    <w:rsid w:val="006E123B"/>
    <w:rsid w:val="006E1D52"/>
    <w:rsid w:val="006E2B92"/>
    <w:rsid w:val="006E2DEB"/>
    <w:rsid w:val="006E41C2"/>
    <w:rsid w:val="006E42D3"/>
    <w:rsid w:val="006E45AA"/>
    <w:rsid w:val="006E4B16"/>
    <w:rsid w:val="006E4C31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441D"/>
    <w:rsid w:val="0071538F"/>
    <w:rsid w:val="00715A9B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3050C"/>
    <w:rsid w:val="00730655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4AD7"/>
    <w:rsid w:val="0083520D"/>
    <w:rsid w:val="0083523E"/>
    <w:rsid w:val="008352C7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70072"/>
    <w:rsid w:val="00870D55"/>
    <w:rsid w:val="008710B0"/>
    <w:rsid w:val="008711AF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24CA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5F4E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6FC"/>
    <w:rsid w:val="00907693"/>
    <w:rsid w:val="00910416"/>
    <w:rsid w:val="0091041D"/>
    <w:rsid w:val="0091107B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EE"/>
    <w:rsid w:val="009204F5"/>
    <w:rsid w:val="00920E49"/>
    <w:rsid w:val="00920FF1"/>
    <w:rsid w:val="00921044"/>
    <w:rsid w:val="00922565"/>
    <w:rsid w:val="009236DB"/>
    <w:rsid w:val="00923E3C"/>
    <w:rsid w:val="00924386"/>
    <w:rsid w:val="00924A6D"/>
    <w:rsid w:val="0092535F"/>
    <w:rsid w:val="00925511"/>
    <w:rsid w:val="0092592F"/>
    <w:rsid w:val="00925F04"/>
    <w:rsid w:val="0092700E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DB7"/>
    <w:rsid w:val="00955525"/>
    <w:rsid w:val="00956A07"/>
    <w:rsid w:val="00956AC8"/>
    <w:rsid w:val="00957CB2"/>
    <w:rsid w:val="00960B19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369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895"/>
    <w:rsid w:val="00A84F62"/>
    <w:rsid w:val="00A853E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CBD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32A2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C98"/>
    <w:rsid w:val="00AF1E81"/>
    <w:rsid w:val="00AF1F61"/>
    <w:rsid w:val="00AF284B"/>
    <w:rsid w:val="00AF2930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E1C"/>
    <w:rsid w:val="00B41F34"/>
    <w:rsid w:val="00B422C2"/>
    <w:rsid w:val="00B42716"/>
    <w:rsid w:val="00B42AB0"/>
    <w:rsid w:val="00B44254"/>
    <w:rsid w:val="00B446E8"/>
    <w:rsid w:val="00B44B99"/>
    <w:rsid w:val="00B4509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3A1"/>
    <w:rsid w:val="00B55936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73B"/>
    <w:rsid w:val="00BE683B"/>
    <w:rsid w:val="00BE685C"/>
    <w:rsid w:val="00BE68BC"/>
    <w:rsid w:val="00BE7AD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49B"/>
    <w:rsid w:val="00C114C6"/>
    <w:rsid w:val="00C1247C"/>
    <w:rsid w:val="00C1259F"/>
    <w:rsid w:val="00C12858"/>
    <w:rsid w:val="00C12D5B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2A15"/>
    <w:rsid w:val="00C62BBB"/>
    <w:rsid w:val="00C62CFF"/>
    <w:rsid w:val="00C6486D"/>
    <w:rsid w:val="00C64A3A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2236"/>
    <w:rsid w:val="00D14392"/>
    <w:rsid w:val="00D147C5"/>
    <w:rsid w:val="00D15058"/>
    <w:rsid w:val="00D155A6"/>
    <w:rsid w:val="00D15D22"/>
    <w:rsid w:val="00D15DB4"/>
    <w:rsid w:val="00D1630C"/>
    <w:rsid w:val="00D16EE2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178C"/>
    <w:rsid w:val="00D319E4"/>
    <w:rsid w:val="00D32131"/>
    <w:rsid w:val="00D321A5"/>
    <w:rsid w:val="00D33B10"/>
    <w:rsid w:val="00D343CB"/>
    <w:rsid w:val="00D34456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9EA"/>
    <w:rsid w:val="00D94A99"/>
    <w:rsid w:val="00D94FA2"/>
    <w:rsid w:val="00D95061"/>
    <w:rsid w:val="00D95098"/>
    <w:rsid w:val="00D95301"/>
    <w:rsid w:val="00D95766"/>
    <w:rsid w:val="00D95884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50C5"/>
    <w:rsid w:val="00DE60B6"/>
    <w:rsid w:val="00DE60C1"/>
    <w:rsid w:val="00DE64CB"/>
    <w:rsid w:val="00DE75BC"/>
    <w:rsid w:val="00DE7B3C"/>
    <w:rsid w:val="00DF11B9"/>
    <w:rsid w:val="00DF1F5E"/>
    <w:rsid w:val="00DF1FF6"/>
    <w:rsid w:val="00DF213A"/>
    <w:rsid w:val="00DF2252"/>
    <w:rsid w:val="00DF2705"/>
    <w:rsid w:val="00DF2C8E"/>
    <w:rsid w:val="00DF2CE3"/>
    <w:rsid w:val="00DF3E5E"/>
    <w:rsid w:val="00DF4BCD"/>
    <w:rsid w:val="00DF4C4B"/>
    <w:rsid w:val="00DF54EC"/>
    <w:rsid w:val="00DF6A5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B87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0ED"/>
    <w:rsid w:val="00E7168A"/>
    <w:rsid w:val="00E72581"/>
    <w:rsid w:val="00E72653"/>
    <w:rsid w:val="00E72E35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D1E"/>
    <w:rsid w:val="00EA64D1"/>
    <w:rsid w:val="00EA65B3"/>
    <w:rsid w:val="00EA66CA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343D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8C2"/>
    <w:rsid w:val="00ED0687"/>
    <w:rsid w:val="00ED06D2"/>
    <w:rsid w:val="00ED08EB"/>
    <w:rsid w:val="00ED198B"/>
    <w:rsid w:val="00ED21F6"/>
    <w:rsid w:val="00ED29A3"/>
    <w:rsid w:val="00ED2B6F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316A"/>
    <w:rsid w:val="00EF37DD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704C"/>
    <w:rsid w:val="00F378F0"/>
    <w:rsid w:val="00F400B9"/>
    <w:rsid w:val="00F4014D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656"/>
    <w:rsid w:val="00F70E1B"/>
    <w:rsid w:val="00F714F3"/>
    <w:rsid w:val="00F72008"/>
    <w:rsid w:val="00F721F4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154"/>
    <w:rsid w:val="00FA3668"/>
    <w:rsid w:val="00FA3793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E64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895D3"/>
    <w:rsid w:val="014791EE"/>
    <w:rsid w:val="0149F7AF"/>
    <w:rsid w:val="017EC10C"/>
    <w:rsid w:val="01984038"/>
    <w:rsid w:val="01E5BE6A"/>
    <w:rsid w:val="0210D5A2"/>
    <w:rsid w:val="023BCBC0"/>
    <w:rsid w:val="0246EDD7"/>
    <w:rsid w:val="028DD5F0"/>
    <w:rsid w:val="02B6E5D6"/>
    <w:rsid w:val="0327C451"/>
    <w:rsid w:val="0355D701"/>
    <w:rsid w:val="048FBED8"/>
    <w:rsid w:val="0497A90B"/>
    <w:rsid w:val="04AB98BD"/>
    <w:rsid w:val="0508D686"/>
    <w:rsid w:val="059B3AEB"/>
    <w:rsid w:val="0602F159"/>
    <w:rsid w:val="06691FE6"/>
    <w:rsid w:val="06834866"/>
    <w:rsid w:val="06C5A47F"/>
    <w:rsid w:val="06D49EEA"/>
    <w:rsid w:val="06DFEAE3"/>
    <w:rsid w:val="06FBAA62"/>
    <w:rsid w:val="0769C1B4"/>
    <w:rsid w:val="0787B804"/>
    <w:rsid w:val="07A58237"/>
    <w:rsid w:val="07FED774"/>
    <w:rsid w:val="081A1E6B"/>
    <w:rsid w:val="08C11FF3"/>
    <w:rsid w:val="092ADBA2"/>
    <w:rsid w:val="097AA0AB"/>
    <w:rsid w:val="0A0D1516"/>
    <w:rsid w:val="0A636CA0"/>
    <w:rsid w:val="0A96DFBB"/>
    <w:rsid w:val="0AB9FE72"/>
    <w:rsid w:val="0AC17B9B"/>
    <w:rsid w:val="0AE18BF5"/>
    <w:rsid w:val="0AF68CDC"/>
    <w:rsid w:val="0B13AF34"/>
    <w:rsid w:val="0B2BAEFB"/>
    <w:rsid w:val="0B3C480D"/>
    <w:rsid w:val="0B612379"/>
    <w:rsid w:val="0B94157A"/>
    <w:rsid w:val="0BCF83FA"/>
    <w:rsid w:val="0BD3D40A"/>
    <w:rsid w:val="0C03D7AA"/>
    <w:rsid w:val="0C1FE329"/>
    <w:rsid w:val="0C26A699"/>
    <w:rsid w:val="0C2D5EA4"/>
    <w:rsid w:val="0C7D7690"/>
    <w:rsid w:val="0C8CEFBC"/>
    <w:rsid w:val="0CE3D91D"/>
    <w:rsid w:val="0D2DEAE2"/>
    <w:rsid w:val="0DC1CBAF"/>
    <w:rsid w:val="0DEFB71D"/>
    <w:rsid w:val="0E7B72A7"/>
    <w:rsid w:val="0E7BB9AF"/>
    <w:rsid w:val="0EDEB454"/>
    <w:rsid w:val="0EE58EF1"/>
    <w:rsid w:val="0F1B1A12"/>
    <w:rsid w:val="0F29BB6A"/>
    <w:rsid w:val="0FC40E4E"/>
    <w:rsid w:val="0FE3C764"/>
    <w:rsid w:val="1032C4DA"/>
    <w:rsid w:val="10869F84"/>
    <w:rsid w:val="108A0E9C"/>
    <w:rsid w:val="1095F300"/>
    <w:rsid w:val="10A818E3"/>
    <w:rsid w:val="11482259"/>
    <w:rsid w:val="11BBE7AE"/>
    <w:rsid w:val="11DA76AD"/>
    <w:rsid w:val="11DC541D"/>
    <w:rsid w:val="11E63BEC"/>
    <w:rsid w:val="1213580D"/>
    <w:rsid w:val="124E5A1D"/>
    <w:rsid w:val="126795FD"/>
    <w:rsid w:val="126F53FE"/>
    <w:rsid w:val="127D1955"/>
    <w:rsid w:val="128F447A"/>
    <w:rsid w:val="12A7571A"/>
    <w:rsid w:val="133CC9A4"/>
    <w:rsid w:val="134759F2"/>
    <w:rsid w:val="13578A12"/>
    <w:rsid w:val="13F46883"/>
    <w:rsid w:val="13FA0DF8"/>
    <w:rsid w:val="14A5C08D"/>
    <w:rsid w:val="14D6CA3F"/>
    <w:rsid w:val="14E30315"/>
    <w:rsid w:val="1501EE53"/>
    <w:rsid w:val="152863AA"/>
    <w:rsid w:val="1567E7FD"/>
    <w:rsid w:val="156C4875"/>
    <w:rsid w:val="15E2417D"/>
    <w:rsid w:val="15E82E3C"/>
    <w:rsid w:val="160F92DD"/>
    <w:rsid w:val="161BA81E"/>
    <w:rsid w:val="16242807"/>
    <w:rsid w:val="1695D56F"/>
    <w:rsid w:val="16FF7985"/>
    <w:rsid w:val="173A7117"/>
    <w:rsid w:val="1756DA49"/>
    <w:rsid w:val="176BE396"/>
    <w:rsid w:val="1799474E"/>
    <w:rsid w:val="1800574C"/>
    <w:rsid w:val="1830BE5F"/>
    <w:rsid w:val="188FF53F"/>
    <w:rsid w:val="18BC42DC"/>
    <w:rsid w:val="18E68C34"/>
    <w:rsid w:val="192DE410"/>
    <w:rsid w:val="192E9D66"/>
    <w:rsid w:val="195BC8C9"/>
    <w:rsid w:val="1960D85A"/>
    <w:rsid w:val="1983D2F2"/>
    <w:rsid w:val="19D283E3"/>
    <w:rsid w:val="19F25A74"/>
    <w:rsid w:val="1A4F379D"/>
    <w:rsid w:val="1ACD6A13"/>
    <w:rsid w:val="1ACEEE13"/>
    <w:rsid w:val="1AF7992A"/>
    <w:rsid w:val="1B023F07"/>
    <w:rsid w:val="1B5A3623"/>
    <w:rsid w:val="1B5E80F7"/>
    <w:rsid w:val="1B877CA1"/>
    <w:rsid w:val="1BF4EDA8"/>
    <w:rsid w:val="1C5C6ED0"/>
    <w:rsid w:val="1C696C4A"/>
    <w:rsid w:val="1C9D7D72"/>
    <w:rsid w:val="1CA01DBA"/>
    <w:rsid w:val="1CA6B2CB"/>
    <w:rsid w:val="1CB8E20D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C3D950"/>
    <w:rsid w:val="1E3BEE1B"/>
    <w:rsid w:val="1E91A21A"/>
    <w:rsid w:val="1EC00357"/>
    <w:rsid w:val="1EC92A65"/>
    <w:rsid w:val="1ED10DCB"/>
    <w:rsid w:val="1EDEFCF1"/>
    <w:rsid w:val="1EF06CB7"/>
    <w:rsid w:val="1EF3DEE6"/>
    <w:rsid w:val="1F0C9356"/>
    <w:rsid w:val="1F0CD3FE"/>
    <w:rsid w:val="1F4A7B81"/>
    <w:rsid w:val="1F66FB02"/>
    <w:rsid w:val="1FA07CDE"/>
    <w:rsid w:val="1FBC8E4A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11BB355"/>
    <w:rsid w:val="2125B1E5"/>
    <w:rsid w:val="21515126"/>
    <w:rsid w:val="21539AD5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282391"/>
    <w:rsid w:val="23C31B0A"/>
    <w:rsid w:val="23D532F9"/>
    <w:rsid w:val="23F02F21"/>
    <w:rsid w:val="244BD1CC"/>
    <w:rsid w:val="24599D74"/>
    <w:rsid w:val="246D46D4"/>
    <w:rsid w:val="246F6517"/>
    <w:rsid w:val="24B6F2E7"/>
    <w:rsid w:val="25013BA3"/>
    <w:rsid w:val="2515368A"/>
    <w:rsid w:val="251C58BD"/>
    <w:rsid w:val="252A1013"/>
    <w:rsid w:val="2531EFDC"/>
    <w:rsid w:val="25F6F896"/>
    <w:rsid w:val="25FFC667"/>
    <w:rsid w:val="267D6E3D"/>
    <w:rsid w:val="26DAC762"/>
    <w:rsid w:val="2713753B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67D1F3"/>
    <w:rsid w:val="2A8C4377"/>
    <w:rsid w:val="2ADA97F5"/>
    <w:rsid w:val="2ADF5733"/>
    <w:rsid w:val="2AEB6AD1"/>
    <w:rsid w:val="2B127E9E"/>
    <w:rsid w:val="2B7E909E"/>
    <w:rsid w:val="2B85E3A2"/>
    <w:rsid w:val="2B9A36DA"/>
    <w:rsid w:val="2BC2E4BA"/>
    <w:rsid w:val="2BCE54F0"/>
    <w:rsid w:val="2C221927"/>
    <w:rsid w:val="2C7858B9"/>
    <w:rsid w:val="2C8BB238"/>
    <w:rsid w:val="2CAF4C19"/>
    <w:rsid w:val="2CD71D50"/>
    <w:rsid w:val="2CEECD1F"/>
    <w:rsid w:val="2D1EC264"/>
    <w:rsid w:val="2D4CBC81"/>
    <w:rsid w:val="2D739BCA"/>
    <w:rsid w:val="2D966244"/>
    <w:rsid w:val="2DB73785"/>
    <w:rsid w:val="2DC1E6BE"/>
    <w:rsid w:val="2E140B62"/>
    <w:rsid w:val="2E1DB956"/>
    <w:rsid w:val="2E564CD9"/>
    <w:rsid w:val="2EC625D2"/>
    <w:rsid w:val="2F04F962"/>
    <w:rsid w:val="2F5C8FBC"/>
    <w:rsid w:val="2FB2A7D6"/>
    <w:rsid w:val="2FC5608E"/>
    <w:rsid w:val="2FE5EFC1"/>
    <w:rsid w:val="2FE9B419"/>
    <w:rsid w:val="300E27E6"/>
    <w:rsid w:val="3032C0DC"/>
    <w:rsid w:val="309A53F5"/>
    <w:rsid w:val="30D81485"/>
    <w:rsid w:val="31A79E1A"/>
    <w:rsid w:val="3259E8D3"/>
    <w:rsid w:val="32B0E76A"/>
    <w:rsid w:val="32F12A79"/>
    <w:rsid w:val="3334D783"/>
    <w:rsid w:val="333D1757"/>
    <w:rsid w:val="335464A0"/>
    <w:rsid w:val="33C764F1"/>
    <w:rsid w:val="33D3339F"/>
    <w:rsid w:val="3418E1F1"/>
    <w:rsid w:val="346A2489"/>
    <w:rsid w:val="34714740"/>
    <w:rsid w:val="3491F308"/>
    <w:rsid w:val="34C2CBD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861B42"/>
    <w:rsid w:val="37CB5536"/>
    <w:rsid w:val="37FAC538"/>
    <w:rsid w:val="38409D0F"/>
    <w:rsid w:val="38709F6B"/>
    <w:rsid w:val="38962DBE"/>
    <w:rsid w:val="38AD80FC"/>
    <w:rsid w:val="38B8493F"/>
    <w:rsid w:val="38D60D51"/>
    <w:rsid w:val="392B0C2C"/>
    <w:rsid w:val="3945AF5F"/>
    <w:rsid w:val="395CB91A"/>
    <w:rsid w:val="3962D3FF"/>
    <w:rsid w:val="397577E2"/>
    <w:rsid w:val="397A42F0"/>
    <w:rsid w:val="39A7861B"/>
    <w:rsid w:val="3A2C4012"/>
    <w:rsid w:val="3A620560"/>
    <w:rsid w:val="3A92A32F"/>
    <w:rsid w:val="3AADBE21"/>
    <w:rsid w:val="3B104520"/>
    <w:rsid w:val="3B107725"/>
    <w:rsid w:val="3BB11E54"/>
    <w:rsid w:val="3C1C655B"/>
    <w:rsid w:val="3C49BAED"/>
    <w:rsid w:val="3C96D7DF"/>
    <w:rsid w:val="3CB07C02"/>
    <w:rsid w:val="3CB100FF"/>
    <w:rsid w:val="3CDBBF86"/>
    <w:rsid w:val="3CE714DC"/>
    <w:rsid w:val="3CFF6F00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A290"/>
    <w:rsid w:val="3F92C4B2"/>
    <w:rsid w:val="3F9F2D00"/>
    <w:rsid w:val="3FA7602C"/>
    <w:rsid w:val="3FB16975"/>
    <w:rsid w:val="400025F5"/>
    <w:rsid w:val="400C6924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233E819"/>
    <w:rsid w:val="423914BE"/>
    <w:rsid w:val="424BE6AF"/>
    <w:rsid w:val="42721D64"/>
    <w:rsid w:val="427A0CFD"/>
    <w:rsid w:val="428D8580"/>
    <w:rsid w:val="42A174FB"/>
    <w:rsid w:val="42C47180"/>
    <w:rsid w:val="432A71C4"/>
    <w:rsid w:val="4379049E"/>
    <w:rsid w:val="442C034B"/>
    <w:rsid w:val="446CEC58"/>
    <w:rsid w:val="448A5555"/>
    <w:rsid w:val="44A89D96"/>
    <w:rsid w:val="44AB0C2A"/>
    <w:rsid w:val="44C12183"/>
    <w:rsid w:val="4556F7F5"/>
    <w:rsid w:val="458EFF27"/>
    <w:rsid w:val="45E452B7"/>
    <w:rsid w:val="45EEF570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7375256"/>
    <w:rsid w:val="47456E2E"/>
    <w:rsid w:val="474D7FF8"/>
    <w:rsid w:val="47556BA6"/>
    <w:rsid w:val="4755EBB7"/>
    <w:rsid w:val="47829793"/>
    <w:rsid w:val="48214358"/>
    <w:rsid w:val="488270B5"/>
    <w:rsid w:val="48A3299D"/>
    <w:rsid w:val="48D02088"/>
    <w:rsid w:val="48DF6C3A"/>
    <w:rsid w:val="490CFA20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C05A4C"/>
    <w:rsid w:val="4AEC11BC"/>
    <w:rsid w:val="4B0CCAE9"/>
    <w:rsid w:val="4B7B96E0"/>
    <w:rsid w:val="4BC5170F"/>
    <w:rsid w:val="4BE35BC4"/>
    <w:rsid w:val="4BE41B09"/>
    <w:rsid w:val="4C2D01AB"/>
    <w:rsid w:val="4C891F92"/>
    <w:rsid w:val="4CD51EC9"/>
    <w:rsid w:val="4D05F31E"/>
    <w:rsid w:val="4D22BFF4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2F2A89"/>
    <w:rsid w:val="52325D9E"/>
    <w:rsid w:val="5235ECDE"/>
    <w:rsid w:val="5290B944"/>
    <w:rsid w:val="52D09AFD"/>
    <w:rsid w:val="52FD2F25"/>
    <w:rsid w:val="53185E64"/>
    <w:rsid w:val="535163BE"/>
    <w:rsid w:val="537FF708"/>
    <w:rsid w:val="538ED24D"/>
    <w:rsid w:val="5391DEA6"/>
    <w:rsid w:val="53DE4DCC"/>
    <w:rsid w:val="53FAF668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F56B7F"/>
    <w:rsid w:val="55FFAF29"/>
    <w:rsid w:val="56140B7F"/>
    <w:rsid w:val="562BE522"/>
    <w:rsid w:val="56425B42"/>
    <w:rsid w:val="564F0350"/>
    <w:rsid w:val="5670B4B7"/>
    <w:rsid w:val="56846D9D"/>
    <w:rsid w:val="56932796"/>
    <w:rsid w:val="569B0E76"/>
    <w:rsid w:val="56A55DE0"/>
    <w:rsid w:val="56D91A48"/>
    <w:rsid w:val="574616EE"/>
    <w:rsid w:val="576C2C14"/>
    <w:rsid w:val="5806C0A2"/>
    <w:rsid w:val="58653AD9"/>
    <w:rsid w:val="5866114D"/>
    <w:rsid w:val="58D1AC0B"/>
    <w:rsid w:val="58E2AD27"/>
    <w:rsid w:val="59033FFE"/>
    <w:rsid w:val="596996D2"/>
    <w:rsid w:val="59985FED"/>
    <w:rsid w:val="599A7974"/>
    <w:rsid w:val="5A1524B9"/>
    <w:rsid w:val="5A8EC102"/>
    <w:rsid w:val="5AC15A89"/>
    <w:rsid w:val="5ACBB1AA"/>
    <w:rsid w:val="5AD5C286"/>
    <w:rsid w:val="5ADF9328"/>
    <w:rsid w:val="5B1AF7CB"/>
    <w:rsid w:val="5B45DB03"/>
    <w:rsid w:val="5B4CFD9E"/>
    <w:rsid w:val="5B83FAA6"/>
    <w:rsid w:val="5B91EDCC"/>
    <w:rsid w:val="5BC76588"/>
    <w:rsid w:val="5C14494F"/>
    <w:rsid w:val="5C5E22BB"/>
    <w:rsid w:val="5CD65C2B"/>
    <w:rsid w:val="5CDD434B"/>
    <w:rsid w:val="5CFC0212"/>
    <w:rsid w:val="5D3640FD"/>
    <w:rsid w:val="5D4DDEAD"/>
    <w:rsid w:val="5D521E76"/>
    <w:rsid w:val="5DDAD0F4"/>
    <w:rsid w:val="5E035E32"/>
    <w:rsid w:val="5E260DEC"/>
    <w:rsid w:val="5E403424"/>
    <w:rsid w:val="5E555C53"/>
    <w:rsid w:val="5E675920"/>
    <w:rsid w:val="5E87FBB3"/>
    <w:rsid w:val="5EA91B65"/>
    <w:rsid w:val="5F3075DA"/>
    <w:rsid w:val="5F671024"/>
    <w:rsid w:val="5FFDDE1B"/>
    <w:rsid w:val="60037654"/>
    <w:rsid w:val="601D2E86"/>
    <w:rsid w:val="601D5A32"/>
    <w:rsid w:val="6035BC5B"/>
    <w:rsid w:val="60A9A1C0"/>
    <w:rsid w:val="60CC463B"/>
    <w:rsid w:val="60EB144D"/>
    <w:rsid w:val="610BD4F2"/>
    <w:rsid w:val="6122A1F7"/>
    <w:rsid w:val="6145F645"/>
    <w:rsid w:val="617894D5"/>
    <w:rsid w:val="61A2571A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FF231"/>
    <w:rsid w:val="63A7295B"/>
    <w:rsid w:val="63BAC208"/>
    <w:rsid w:val="643B03D0"/>
    <w:rsid w:val="64437146"/>
    <w:rsid w:val="64B72F62"/>
    <w:rsid w:val="64BD7247"/>
    <w:rsid w:val="64EB5520"/>
    <w:rsid w:val="650D5918"/>
    <w:rsid w:val="6517B9DE"/>
    <w:rsid w:val="652950DF"/>
    <w:rsid w:val="6598C5F7"/>
    <w:rsid w:val="65CCD563"/>
    <w:rsid w:val="65FF92C8"/>
    <w:rsid w:val="660D7CEF"/>
    <w:rsid w:val="66149FD4"/>
    <w:rsid w:val="662115D6"/>
    <w:rsid w:val="66DE5E7A"/>
    <w:rsid w:val="67148F05"/>
    <w:rsid w:val="67352DBE"/>
    <w:rsid w:val="674912A5"/>
    <w:rsid w:val="67D905B9"/>
    <w:rsid w:val="67E06E2F"/>
    <w:rsid w:val="67F114F7"/>
    <w:rsid w:val="67F57EC7"/>
    <w:rsid w:val="6838F3D1"/>
    <w:rsid w:val="6875B53C"/>
    <w:rsid w:val="6898AD64"/>
    <w:rsid w:val="6899BB2D"/>
    <w:rsid w:val="696B1E87"/>
    <w:rsid w:val="69D82076"/>
    <w:rsid w:val="6A210DC8"/>
    <w:rsid w:val="6A424264"/>
    <w:rsid w:val="6A62246C"/>
    <w:rsid w:val="6A628926"/>
    <w:rsid w:val="6AB39611"/>
    <w:rsid w:val="6B2B9F98"/>
    <w:rsid w:val="6B8AC1E8"/>
    <w:rsid w:val="6BB5AE80"/>
    <w:rsid w:val="6BE57557"/>
    <w:rsid w:val="6BFE1871"/>
    <w:rsid w:val="6C1A90B9"/>
    <w:rsid w:val="6C4BA7F2"/>
    <w:rsid w:val="6C4F36BD"/>
    <w:rsid w:val="6C81A029"/>
    <w:rsid w:val="6CEA9F47"/>
    <w:rsid w:val="6D388FE8"/>
    <w:rsid w:val="6D6510BD"/>
    <w:rsid w:val="6D862F01"/>
    <w:rsid w:val="6DA06CFA"/>
    <w:rsid w:val="6DAF1C17"/>
    <w:rsid w:val="6DDFB9E7"/>
    <w:rsid w:val="6DF93874"/>
    <w:rsid w:val="6E12BB7A"/>
    <w:rsid w:val="6E44DFDB"/>
    <w:rsid w:val="6EAF92CD"/>
    <w:rsid w:val="6EB97E04"/>
    <w:rsid w:val="6ED879BF"/>
    <w:rsid w:val="6F0C8C0C"/>
    <w:rsid w:val="6F3C3D5B"/>
    <w:rsid w:val="6F6084BB"/>
    <w:rsid w:val="6F6C579F"/>
    <w:rsid w:val="6FA4B80B"/>
    <w:rsid w:val="6FC0F1D0"/>
    <w:rsid w:val="6FFA2084"/>
    <w:rsid w:val="70113A5F"/>
    <w:rsid w:val="702509C1"/>
    <w:rsid w:val="704E3758"/>
    <w:rsid w:val="70941292"/>
    <w:rsid w:val="70C2B57C"/>
    <w:rsid w:val="70CFD279"/>
    <w:rsid w:val="7146AD5A"/>
    <w:rsid w:val="71520CDF"/>
    <w:rsid w:val="715B22A8"/>
    <w:rsid w:val="716B25BB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32DB315"/>
    <w:rsid w:val="73552F79"/>
    <w:rsid w:val="736F3844"/>
    <w:rsid w:val="737CAB70"/>
    <w:rsid w:val="738495EC"/>
    <w:rsid w:val="739F0077"/>
    <w:rsid w:val="73C09BA8"/>
    <w:rsid w:val="73F6147F"/>
    <w:rsid w:val="744478C3"/>
    <w:rsid w:val="74895957"/>
    <w:rsid w:val="74A3C2B8"/>
    <w:rsid w:val="74BEBB0D"/>
    <w:rsid w:val="74D0BEE0"/>
    <w:rsid w:val="7514FE47"/>
    <w:rsid w:val="75454554"/>
    <w:rsid w:val="7558FB2F"/>
    <w:rsid w:val="755B7A82"/>
    <w:rsid w:val="759C375D"/>
    <w:rsid w:val="759D3108"/>
    <w:rsid w:val="7663C6B8"/>
    <w:rsid w:val="7666427C"/>
    <w:rsid w:val="76BF1C28"/>
    <w:rsid w:val="76F73045"/>
    <w:rsid w:val="76F799C4"/>
    <w:rsid w:val="7745CB08"/>
    <w:rsid w:val="7795D85C"/>
    <w:rsid w:val="77AF9187"/>
    <w:rsid w:val="77EE1FD2"/>
    <w:rsid w:val="786A61A8"/>
    <w:rsid w:val="786F1BD4"/>
    <w:rsid w:val="78744E11"/>
    <w:rsid w:val="78CC3A28"/>
    <w:rsid w:val="78DABE1C"/>
    <w:rsid w:val="78E81B28"/>
    <w:rsid w:val="78F1F0C4"/>
    <w:rsid w:val="792C16C1"/>
    <w:rsid w:val="7999AF76"/>
    <w:rsid w:val="79A09279"/>
    <w:rsid w:val="79EA192C"/>
    <w:rsid w:val="79EAE716"/>
    <w:rsid w:val="79FEB0CA"/>
    <w:rsid w:val="7A101E72"/>
    <w:rsid w:val="7A2EEBA5"/>
    <w:rsid w:val="7A7B3958"/>
    <w:rsid w:val="7ABA43D7"/>
    <w:rsid w:val="7AF9869D"/>
    <w:rsid w:val="7B63E6E1"/>
    <w:rsid w:val="7B7B9DA9"/>
    <w:rsid w:val="7B85F404"/>
    <w:rsid w:val="7BE941F6"/>
    <w:rsid w:val="7BEB7AD5"/>
    <w:rsid w:val="7C2B220C"/>
    <w:rsid w:val="7C39EDF0"/>
    <w:rsid w:val="7C56432D"/>
    <w:rsid w:val="7C7B6EF5"/>
    <w:rsid w:val="7D2CBA60"/>
    <w:rsid w:val="7D4B0FE6"/>
    <w:rsid w:val="7D5754EC"/>
    <w:rsid w:val="7D8667C7"/>
    <w:rsid w:val="7E4A48C7"/>
    <w:rsid w:val="7E8C02BE"/>
    <w:rsid w:val="7E8CBCB8"/>
    <w:rsid w:val="7F0BEDE2"/>
    <w:rsid w:val="7FDEC9E3"/>
    <w:rsid w:val="7FE0A25D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D94FA2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0">
    <w:name w:val="Nierozpoznana wzmianka3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rzetargi@ncbr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F550A-84C3-432E-B6DE-9ABAEE78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15829</Words>
  <Characters>94975</Characters>
  <Application>Microsoft Office Word</Application>
  <DocSecurity>0</DocSecurity>
  <Lines>791</Lines>
  <Paragraphs>221</Paragraphs>
  <ScaleCrop>false</ScaleCrop>
  <Company/>
  <LinksUpToDate>false</LinksUpToDate>
  <CharactersWithSpaces>110583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2021-05-19T10:18:00Z</dcterms:created>
  <dcterms:modified xsi:type="dcterms:W3CDTF">2021-05-19T10:19:00Z</dcterms:modified>
</cp:coreProperties>
</file>